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A7ACB" w14:textId="77777777"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14:paraId="41E5AEF7"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14:paraId="2375FEE4"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6A008AAE"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1D5357E" w14:textId="2B3D3EDC"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F61D4">
        <w:rPr>
          <w:rFonts w:ascii="GHEA Grapalat" w:hAnsi="GHEA Grapalat"/>
          <w:i w:val="0"/>
          <w:sz w:val="24"/>
          <w:szCs w:val="24"/>
        </w:rPr>
        <w:t>ЗАПРОСЕ КОТИРОВОК</w:t>
      </w:r>
    </w:p>
    <w:p w14:paraId="5B71E083"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3ABEF534" w14:textId="77777777"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"день" "месяц" 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14:paraId="4AD1B025" w14:textId="041B7B63"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bookmarkStart w:id="0" w:name="_Hlk211506625"/>
      <w:r w:rsidR="007F61D4">
        <w:rPr>
          <w:rFonts w:ascii="GHEA Grapalat" w:hAnsi="GHEA Grapalat"/>
          <w:i w:val="0"/>
          <w:sz w:val="24"/>
          <w:szCs w:val="24"/>
        </w:rPr>
        <w:t>ДБПААК-ГААПДЗБ-25/</w:t>
      </w:r>
      <w:r w:rsidR="007F61D4">
        <w:rPr>
          <w:rFonts w:ascii="GHEA Grapalat" w:hAnsi="GHEA Grapalat"/>
          <w:i w:val="0"/>
          <w:sz w:val="24"/>
          <w:szCs w:val="24"/>
          <w:lang w:val="hy-AM"/>
        </w:rPr>
        <w:t>2</w:t>
      </w:r>
      <w:r w:rsidR="007F61D4">
        <w:rPr>
          <w:rFonts w:ascii="GHEA Grapalat" w:hAnsi="GHEA Grapalat"/>
          <w:i w:val="0"/>
          <w:sz w:val="24"/>
          <w:szCs w:val="24"/>
        </w:rPr>
        <w:t>-В</w:t>
      </w:r>
      <w:bookmarkEnd w:id="0"/>
    </w:p>
    <w:p w14:paraId="695F56A0"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455FC9A8" w14:textId="096D6503" w:rsidR="00642EFE" w:rsidRPr="009044F1" w:rsidRDefault="00642EFE" w:rsidP="007F61D4">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7F61D4" w:rsidRPr="007F61D4">
        <w:rPr>
          <w:rFonts w:ascii="GHEA Grapalat" w:hAnsi="GHEA Grapalat"/>
          <w:i w:val="0"/>
          <w:sz w:val="24"/>
          <w:szCs w:val="24"/>
        </w:rPr>
        <w:t xml:space="preserve">ГНКО “НАЦИОНАЛЬНЫЙ ЦЕНТР ЛЕКАРСТВ И МЕДИЦИНСКИХ </w:t>
      </w:r>
      <w:proofErr w:type="gramStart"/>
      <w:r w:rsidR="007F61D4" w:rsidRPr="007F61D4">
        <w:rPr>
          <w:rFonts w:ascii="GHEA Grapalat" w:hAnsi="GHEA Grapalat"/>
          <w:i w:val="0"/>
          <w:sz w:val="24"/>
          <w:szCs w:val="24"/>
        </w:rPr>
        <w:t>ТОВАРОВ”</w:t>
      </w:r>
      <w:r w:rsidR="007F61D4" w:rsidRPr="00AB0426">
        <w:rPr>
          <w:rFonts w:ascii="GHEA Grapalat" w:hAnsi="GHEA Grapalat"/>
          <w:i w:val="0"/>
        </w:rPr>
        <w:t xml:space="preserve">   </w:t>
      </w:r>
      <w:proofErr w:type="gramEnd"/>
      <w:r w:rsidR="007F61D4" w:rsidRPr="007F61D4">
        <w:rPr>
          <w:rFonts w:ascii="GHEA Grapalat" w:hAnsi="GHEA Grapalat"/>
          <w:i w:val="0"/>
          <w:sz w:val="24"/>
          <w:szCs w:val="24"/>
        </w:rPr>
        <w:t xml:space="preserve">находящийся по адресу Армения, Ереван. </w:t>
      </w:r>
      <w:proofErr w:type="spellStart"/>
      <w:r w:rsidR="007F61D4" w:rsidRPr="007F61D4">
        <w:rPr>
          <w:rFonts w:ascii="GHEA Grapalat" w:hAnsi="GHEA Grapalat"/>
          <w:i w:val="0"/>
          <w:sz w:val="24"/>
          <w:szCs w:val="24"/>
        </w:rPr>
        <w:t>Титоградян</w:t>
      </w:r>
      <w:proofErr w:type="spellEnd"/>
      <w:r w:rsidR="007F61D4" w:rsidRPr="007F61D4">
        <w:rPr>
          <w:rFonts w:ascii="GHEA Grapalat" w:hAnsi="GHEA Grapalat"/>
          <w:i w:val="0"/>
          <w:sz w:val="24"/>
          <w:szCs w:val="24"/>
        </w:rPr>
        <w:t xml:space="preserve"> 14/</w:t>
      </w:r>
      <w:proofErr w:type="gramStart"/>
      <w:r w:rsidR="007F61D4" w:rsidRPr="007F61D4">
        <w:rPr>
          <w:rFonts w:ascii="GHEA Grapalat" w:hAnsi="GHEA Grapalat"/>
          <w:i w:val="0"/>
          <w:sz w:val="24"/>
          <w:szCs w:val="24"/>
        </w:rPr>
        <w:t>10,  объявляет</w:t>
      </w:r>
      <w:proofErr w:type="gramEnd"/>
      <w:r w:rsidR="007F61D4" w:rsidRPr="007F61D4">
        <w:rPr>
          <w:rFonts w:ascii="GHEA Grapalat" w:hAnsi="GHEA Grapalat"/>
          <w:i w:val="0"/>
          <w:sz w:val="24"/>
          <w:szCs w:val="24"/>
        </w:rPr>
        <w:t xml:space="preserve"> запрос котировок, который</w:t>
      </w:r>
      <w:r w:rsidRPr="009044F1">
        <w:rPr>
          <w:rFonts w:ascii="GHEA Grapalat" w:hAnsi="GHEA Grapalat"/>
          <w:i w:val="0"/>
          <w:sz w:val="24"/>
          <w:szCs w:val="24"/>
        </w:rPr>
        <w:t xml:space="preserve"> проводится одним этапом</w:t>
      </w:r>
      <w:r w:rsidR="0050550F">
        <w:rPr>
          <w:rFonts w:ascii="GHEA Grapalat" w:hAnsi="GHEA Grapalat"/>
          <w:i w:val="0"/>
          <w:sz w:val="24"/>
          <w:szCs w:val="24"/>
        </w:rPr>
        <w:t>.</w:t>
      </w:r>
    </w:p>
    <w:p w14:paraId="06C80B20"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435F7CFA" w14:textId="5F3DDE2B" w:rsidR="00341A74" w:rsidRPr="003A1EBB" w:rsidRDefault="007F61D4" w:rsidP="00B46D58">
      <w:pPr>
        <w:pStyle w:val="a3"/>
        <w:widowControl w:val="0"/>
        <w:spacing w:line="240" w:lineRule="auto"/>
        <w:ind w:firstLine="0"/>
        <w:rPr>
          <w:rFonts w:ascii="GHEA Grapalat" w:hAnsi="GHEA Grapalat"/>
          <w:i w:val="0"/>
          <w:sz w:val="24"/>
          <w:szCs w:val="24"/>
        </w:rPr>
      </w:pPr>
      <w:r w:rsidRPr="00AB0426">
        <w:rPr>
          <w:rFonts w:ascii="GHEA Grapalat" w:hAnsi="GHEA Grapalat"/>
          <w:i w:val="0"/>
        </w:rPr>
        <w:t>Топливо</w:t>
      </w:r>
      <w:r>
        <w:rPr>
          <w:rFonts w:ascii="GHEA Grapalat" w:hAnsi="GHEA Grapalat"/>
          <w:i w:val="0"/>
          <w:sz w:val="24"/>
          <w:szCs w:val="24"/>
        </w:rPr>
        <w:t xml:space="preserve"> </w:t>
      </w:r>
      <w:r w:rsidR="00782D60">
        <w:rPr>
          <w:rFonts w:ascii="GHEA Grapalat" w:hAnsi="GHEA Grapalat"/>
          <w:i w:val="0"/>
          <w:sz w:val="24"/>
          <w:szCs w:val="24"/>
        </w:rPr>
        <w:t>(далее — договор).</w:t>
      </w:r>
    </w:p>
    <w:p w14:paraId="5D2D8CE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7844F11"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9DA1963"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F0CDF7A"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5BE63677"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4F906BD" w14:textId="77777777" w:rsidR="007F61D4" w:rsidRPr="007F61D4" w:rsidRDefault="007F61D4" w:rsidP="007F61D4">
      <w:pPr>
        <w:pStyle w:val="a3"/>
        <w:widowControl w:val="0"/>
        <w:spacing w:line="240" w:lineRule="auto"/>
        <w:ind w:firstLine="567"/>
        <w:rPr>
          <w:rFonts w:ascii="GHEA Grapalat" w:hAnsi="GHEA Grapalat"/>
          <w:i w:val="0"/>
          <w:spacing w:val="-6"/>
          <w:sz w:val="24"/>
          <w:szCs w:val="24"/>
        </w:rPr>
      </w:pPr>
      <w:r w:rsidRPr="007F61D4">
        <w:rPr>
          <w:rFonts w:ascii="GHEA Grapalat" w:hAnsi="GHEA Grapalat"/>
          <w:i w:val="0"/>
          <w:spacing w:val="-6"/>
          <w:sz w:val="24"/>
          <w:szCs w:val="24"/>
        </w:rPr>
        <w:t>Неполучение приглашения не ограничивает права участника на участие в настоящей процедуре.</w:t>
      </w:r>
    </w:p>
    <w:p w14:paraId="20844872" w14:textId="77777777" w:rsidR="007F61D4" w:rsidRPr="007F61D4" w:rsidRDefault="007F61D4" w:rsidP="007F61D4">
      <w:pPr>
        <w:pStyle w:val="a3"/>
        <w:widowControl w:val="0"/>
        <w:spacing w:after="160" w:line="240" w:lineRule="auto"/>
        <w:ind w:firstLine="567"/>
        <w:rPr>
          <w:rFonts w:ascii="GHEA Grapalat" w:hAnsi="GHEA Grapalat"/>
          <w:i w:val="0"/>
          <w:spacing w:val="-6"/>
          <w:sz w:val="24"/>
          <w:szCs w:val="24"/>
        </w:rPr>
      </w:pPr>
      <w:r w:rsidRPr="007F61D4">
        <w:rPr>
          <w:rFonts w:ascii="GHEA Grapalat" w:hAnsi="GHEA Grapalat"/>
          <w:i w:val="0"/>
          <w:spacing w:val="-6"/>
          <w:sz w:val="24"/>
          <w:szCs w:val="24"/>
        </w:rPr>
        <w:t xml:space="preserve">Заявки на запрос котировок необходимо подавать по адресу Армения, Ереван. </w:t>
      </w:r>
      <w:proofErr w:type="spellStart"/>
      <w:r w:rsidRPr="007F61D4">
        <w:rPr>
          <w:rFonts w:ascii="GHEA Grapalat" w:hAnsi="GHEA Grapalat"/>
          <w:i w:val="0"/>
          <w:spacing w:val="-6"/>
          <w:sz w:val="24"/>
          <w:szCs w:val="24"/>
        </w:rPr>
        <w:t>Титоградян</w:t>
      </w:r>
      <w:proofErr w:type="spellEnd"/>
      <w:r w:rsidRPr="007F61D4">
        <w:rPr>
          <w:rFonts w:ascii="GHEA Grapalat" w:hAnsi="GHEA Grapalat"/>
          <w:i w:val="0"/>
          <w:spacing w:val="-6"/>
          <w:sz w:val="24"/>
          <w:szCs w:val="24"/>
        </w:rPr>
        <w:t xml:space="preserve"> 14/10, в документарной форме, до 11:00 часов 7-го дня со дня опубликования </w:t>
      </w:r>
      <w:r w:rsidRPr="007F61D4">
        <w:rPr>
          <w:rFonts w:ascii="GHEA Grapalat" w:hAnsi="GHEA Grapalat"/>
          <w:i w:val="0"/>
          <w:spacing w:val="-6"/>
          <w:sz w:val="24"/>
          <w:szCs w:val="24"/>
        </w:rPr>
        <w:lastRenderedPageBreak/>
        <w:t>настоящего объявления. Кроме армянского языка заявки могут быть поданы также на английском или русском языке.</w:t>
      </w:r>
    </w:p>
    <w:p w14:paraId="0DDBF158" w14:textId="1C877FA1" w:rsidR="007F61D4" w:rsidRPr="007F61D4" w:rsidRDefault="007F61D4" w:rsidP="007F61D4">
      <w:pPr>
        <w:pStyle w:val="a3"/>
        <w:widowControl w:val="0"/>
        <w:spacing w:after="160" w:line="240" w:lineRule="auto"/>
        <w:ind w:firstLine="567"/>
        <w:rPr>
          <w:rFonts w:ascii="GHEA Grapalat" w:hAnsi="GHEA Grapalat"/>
          <w:i w:val="0"/>
          <w:spacing w:val="-6"/>
          <w:sz w:val="24"/>
          <w:szCs w:val="24"/>
        </w:rPr>
      </w:pPr>
      <w:r w:rsidRPr="007F61D4">
        <w:rPr>
          <w:rFonts w:ascii="GHEA Grapalat" w:hAnsi="GHEA Grapalat"/>
          <w:i w:val="0"/>
          <w:spacing w:val="-6"/>
          <w:sz w:val="24"/>
          <w:szCs w:val="24"/>
        </w:rPr>
        <w:t xml:space="preserve">Вскрытие заявок будет проводиться по адресу Армения, Ереван. </w:t>
      </w:r>
      <w:proofErr w:type="spellStart"/>
      <w:r w:rsidRPr="007F61D4">
        <w:rPr>
          <w:rFonts w:ascii="GHEA Grapalat" w:hAnsi="GHEA Grapalat"/>
          <w:i w:val="0"/>
          <w:spacing w:val="-6"/>
          <w:sz w:val="24"/>
          <w:szCs w:val="24"/>
        </w:rPr>
        <w:t>Титоградян</w:t>
      </w:r>
      <w:proofErr w:type="spellEnd"/>
      <w:r w:rsidRPr="007F61D4">
        <w:rPr>
          <w:rFonts w:ascii="GHEA Grapalat" w:hAnsi="GHEA Grapalat"/>
          <w:i w:val="0"/>
          <w:spacing w:val="-6"/>
          <w:sz w:val="24"/>
          <w:szCs w:val="24"/>
        </w:rPr>
        <w:t xml:space="preserve"> 14/</w:t>
      </w:r>
      <w:proofErr w:type="gramStart"/>
      <w:r w:rsidRPr="007F61D4">
        <w:rPr>
          <w:rFonts w:ascii="GHEA Grapalat" w:hAnsi="GHEA Grapalat"/>
          <w:i w:val="0"/>
          <w:spacing w:val="-6"/>
          <w:sz w:val="24"/>
          <w:szCs w:val="24"/>
        </w:rPr>
        <w:t>10 ,</w:t>
      </w:r>
      <w:proofErr w:type="gramEnd"/>
      <w:r w:rsidRPr="007F61D4">
        <w:rPr>
          <w:rFonts w:ascii="GHEA Grapalat" w:hAnsi="GHEA Grapalat"/>
          <w:i w:val="0"/>
          <w:spacing w:val="-6"/>
          <w:sz w:val="24"/>
          <w:szCs w:val="24"/>
        </w:rPr>
        <w:t xml:space="preserve"> в 11:00 часов "2</w:t>
      </w:r>
      <w:r w:rsidR="008C327F">
        <w:rPr>
          <w:rFonts w:ascii="GHEA Grapalat" w:hAnsi="GHEA Grapalat"/>
          <w:i w:val="0"/>
          <w:spacing w:val="-6"/>
          <w:sz w:val="24"/>
          <w:szCs w:val="24"/>
          <w:lang w:val="hy-AM"/>
        </w:rPr>
        <w:t>3</w:t>
      </w:r>
      <w:r w:rsidRPr="007F61D4">
        <w:rPr>
          <w:rFonts w:ascii="GHEA Grapalat" w:hAnsi="GHEA Grapalat"/>
          <w:i w:val="0"/>
          <w:spacing w:val="-6"/>
          <w:sz w:val="24"/>
          <w:szCs w:val="24"/>
        </w:rPr>
        <w:t>" "10 " "2025".</w:t>
      </w:r>
    </w:p>
    <w:p w14:paraId="2C974CA2"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363BA85"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3CD2BFE7" w14:textId="77777777" w:rsidR="007F61D4" w:rsidRPr="008604D5" w:rsidRDefault="007F61D4" w:rsidP="007F61D4">
      <w:pPr>
        <w:pStyle w:val="a3"/>
        <w:widowControl w:val="0"/>
        <w:spacing w:line="240" w:lineRule="auto"/>
        <w:ind w:left="993" w:firstLine="0"/>
        <w:rPr>
          <w:rFonts w:ascii="GHEA Grapalat" w:hAnsi="GHEA Grapalat"/>
          <w:i w:val="0"/>
          <w:sz w:val="24"/>
          <w:szCs w:val="24"/>
        </w:rPr>
      </w:pPr>
      <w:proofErr w:type="spellStart"/>
      <w:r w:rsidRPr="008604D5">
        <w:rPr>
          <w:rFonts w:ascii="GHEA Grapalat" w:hAnsi="GHEA Grapalat"/>
          <w:i w:val="0"/>
          <w:sz w:val="24"/>
          <w:szCs w:val="24"/>
        </w:rPr>
        <w:t>С.Хачатрян</w:t>
      </w:r>
      <w:proofErr w:type="spellEnd"/>
    </w:p>
    <w:p w14:paraId="0672FA39" w14:textId="59BFE350" w:rsidR="007F61D4" w:rsidRPr="008604D5" w:rsidRDefault="007F61D4" w:rsidP="007F61D4">
      <w:pPr>
        <w:pStyle w:val="a3"/>
        <w:widowControl w:val="0"/>
        <w:spacing w:line="240" w:lineRule="auto"/>
        <w:ind w:left="1701" w:firstLine="0"/>
        <w:rPr>
          <w:rFonts w:ascii="GHEA Grapalat" w:hAnsi="GHEA Grapalat"/>
          <w:i w:val="0"/>
          <w:sz w:val="24"/>
          <w:szCs w:val="24"/>
        </w:rPr>
      </w:pPr>
      <w:r w:rsidRPr="008604D5">
        <w:rPr>
          <w:rFonts w:ascii="GHEA Grapalat" w:hAnsi="GHEA Grapalat"/>
          <w:i w:val="0"/>
          <w:sz w:val="24"/>
          <w:szCs w:val="24"/>
        </w:rPr>
        <w:t>Телефон +37477202764</w:t>
      </w:r>
    </w:p>
    <w:p w14:paraId="03F6167B" w14:textId="77777777" w:rsidR="007F61D4" w:rsidRPr="008604D5" w:rsidRDefault="007F61D4" w:rsidP="007F61D4">
      <w:pPr>
        <w:pStyle w:val="a3"/>
        <w:widowControl w:val="0"/>
        <w:spacing w:line="240" w:lineRule="auto"/>
        <w:ind w:left="1701" w:firstLine="0"/>
        <w:rPr>
          <w:rFonts w:ascii="GHEA Grapalat" w:hAnsi="GHEA Grapalat"/>
          <w:i w:val="0"/>
          <w:sz w:val="24"/>
          <w:szCs w:val="24"/>
        </w:rPr>
      </w:pPr>
      <w:r w:rsidRPr="008604D5">
        <w:rPr>
          <w:rFonts w:ascii="GHEA Grapalat" w:hAnsi="GHEA Grapalat"/>
          <w:i w:val="0"/>
          <w:sz w:val="24"/>
          <w:szCs w:val="24"/>
        </w:rPr>
        <w:t xml:space="preserve">Электронная </w:t>
      </w:r>
      <w:proofErr w:type="gramStart"/>
      <w:r w:rsidRPr="008604D5">
        <w:rPr>
          <w:rFonts w:ascii="GHEA Grapalat" w:hAnsi="GHEA Grapalat"/>
          <w:i w:val="0"/>
          <w:sz w:val="24"/>
          <w:szCs w:val="24"/>
        </w:rPr>
        <w:t>почта  sonya.beglaryan@mail.ru</w:t>
      </w:r>
      <w:proofErr w:type="gramEnd"/>
    </w:p>
    <w:p w14:paraId="3DF88CE2" w14:textId="318053F9" w:rsidR="008604D5" w:rsidRPr="008604D5" w:rsidRDefault="007F61D4" w:rsidP="008604D5">
      <w:pPr>
        <w:pStyle w:val="aa"/>
        <w:widowControl w:val="0"/>
        <w:spacing w:after="160"/>
        <w:ind w:firstLine="567"/>
        <w:jc w:val="center"/>
        <w:rPr>
          <w:rFonts w:ascii="GHEA Grapalat" w:hAnsi="GHEA Grapalat"/>
        </w:rPr>
      </w:pPr>
      <w:r w:rsidRPr="008604D5">
        <w:rPr>
          <w:rFonts w:ascii="GHEA Grapalat" w:hAnsi="GHEA Grapalat"/>
        </w:rPr>
        <w:t xml:space="preserve">Заказчик ГНКО “НАЦИОНАЛЬНЫЙ ЦЕНТР ЛЕКАРСТВ И МЕДИЦИНСКИХТОВАРОВ”   </w:t>
      </w:r>
    </w:p>
    <w:p w14:paraId="6396BE1B" w14:textId="77777777" w:rsidR="008604D5" w:rsidRPr="008604D5" w:rsidRDefault="008604D5" w:rsidP="007F61D4">
      <w:pPr>
        <w:pStyle w:val="aa"/>
        <w:widowControl w:val="0"/>
        <w:spacing w:after="160"/>
        <w:ind w:firstLine="567"/>
        <w:jc w:val="right"/>
        <w:rPr>
          <w:rFonts w:ascii="GHEA Grapalat" w:hAnsi="GHEA Grapalat"/>
        </w:rPr>
      </w:pPr>
    </w:p>
    <w:p w14:paraId="31803E9D" w14:textId="77777777" w:rsidR="008604D5" w:rsidRDefault="008604D5" w:rsidP="007F61D4">
      <w:pPr>
        <w:pStyle w:val="aa"/>
        <w:widowControl w:val="0"/>
        <w:spacing w:after="160"/>
        <w:ind w:firstLine="567"/>
        <w:jc w:val="right"/>
        <w:rPr>
          <w:rFonts w:ascii="GHEA Grapalat" w:hAnsi="GHEA Grapalat"/>
          <w:sz w:val="20"/>
          <w:szCs w:val="20"/>
        </w:rPr>
      </w:pPr>
    </w:p>
    <w:p w14:paraId="299502A3" w14:textId="77777777" w:rsidR="008604D5" w:rsidRDefault="008604D5" w:rsidP="007F61D4">
      <w:pPr>
        <w:pStyle w:val="aa"/>
        <w:widowControl w:val="0"/>
        <w:spacing w:after="160"/>
        <w:ind w:firstLine="567"/>
        <w:jc w:val="right"/>
        <w:rPr>
          <w:rFonts w:ascii="GHEA Grapalat" w:hAnsi="GHEA Grapalat"/>
          <w:sz w:val="20"/>
          <w:szCs w:val="20"/>
        </w:rPr>
      </w:pPr>
    </w:p>
    <w:p w14:paraId="244C2267" w14:textId="77777777" w:rsidR="008604D5" w:rsidRDefault="008604D5" w:rsidP="007F61D4">
      <w:pPr>
        <w:pStyle w:val="aa"/>
        <w:widowControl w:val="0"/>
        <w:spacing w:after="160"/>
        <w:ind w:firstLine="567"/>
        <w:jc w:val="right"/>
        <w:rPr>
          <w:rFonts w:ascii="GHEA Grapalat" w:hAnsi="GHEA Grapalat"/>
          <w:sz w:val="20"/>
          <w:szCs w:val="20"/>
        </w:rPr>
      </w:pPr>
    </w:p>
    <w:p w14:paraId="3500A71B" w14:textId="77777777" w:rsidR="008604D5" w:rsidRDefault="008604D5" w:rsidP="007F61D4">
      <w:pPr>
        <w:pStyle w:val="aa"/>
        <w:widowControl w:val="0"/>
        <w:spacing w:after="160"/>
        <w:ind w:firstLine="567"/>
        <w:jc w:val="right"/>
        <w:rPr>
          <w:rFonts w:ascii="GHEA Grapalat" w:hAnsi="GHEA Grapalat"/>
          <w:sz w:val="20"/>
          <w:szCs w:val="20"/>
        </w:rPr>
      </w:pPr>
    </w:p>
    <w:p w14:paraId="2174603E" w14:textId="77777777" w:rsidR="008604D5" w:rsidRDefault="008604D5" w:rsidP="007F61D4">
      <w:pPr>
        <w:pStyle w:val="aa"/>
        <w:widowControl w:val="0"/>
        <w:spacing w:after="160"/>
        <w:ind w:firstLine="567"/>
        <w:jc w:val="right"/>
        <w:rPr>
          <w:rFonts w:ascii="GHEA Grapalat" w:hAnsi="GHEA Grapalat"/>
          <w:sz w:val="20"/>
          <w:szCs w:val="20"/>
        </w:rPr>
      </w:pPr>
    </w:p>
    <w:p w14:paraId="05B56F66" w14:textId="77777777" w:rsidR="008604D5" w:rsidRDefault="008604D5" w:rsidP="007F61D4">
      <w:pPr>
        <w:pStyle w:val="aa"/>
        <w:widowControl w:val="0"/>
        <w:spacing w:after="160"/>
        <w:ind w:firstLine="567"/>
        <w:jc w:val="right"/>
        <w:rPr>
          <w:rFonts w:ascii="GHEA Grapalat" w:hAnsi="GHEA Grapalat"/>
          <w:sz w:val="20"/>
          <w:szCs w:val="20"/>
        </w:rPr>
      </w:pPr>
    </w:p>
    <w:p w14:paraId="5BC19E93" w14:textId="77777777" w:rsidR="008604D5" w:rsidRDefault="008604D5" w:rsidP="007F61D4">
      <w:pPr>
        <w:pStyle w:val="aa"/>
        <w:widowControl w:val="0"/>
        <w:spacing w:after="160"/>
        <w:ind w:firstLine="567"/>
        <w:jc w:val="right"/>
        <w:rPr>
          <w:rFonts w:ascii="GHEA Grapalat" w:hAnsi="GHEA Grapalat"/>
          <w:sz w:val="20"/>
          <w:szCs w:val="20"/>
        </w:rPr>
      </w:pPr>
    </w:p>
    <w:p w14:paraId="072E3505" w14:textId="77777777" w:rsidR="008604D5" w:rsidRDefault="008604D5" w:rsidP="007F61D4">
      <w:pPr>
        <w:pStyle w:val="aa"/>
        <w:widowControl w:val="0"/>
        <w:spacing w:after="160"/>
        <w:ind w:firstLine="567"/>
        <w:jc w:val="right"/>
        <w:rPr>
          <w:rFonts w:ascii="GHEA Grapalat" w:hAnsi="GHEA Grapalat"/>
          <w:sz w:val="20"/>
          <w:szCs w:val="20"/>
        </w:rPr>
      </w:pPr>
    </w:p>
    <w:p w14:paraId="3B3B9E7C" w14:textId="77777777" w:rsidR="008604D5" w:rsidRDefault="008604D5" w:rsidP="007F61D4">
      <w:pPr>
        <w:pStyle w:val="aa"/>
        <w:widowControl w:val="0"/>
        <w:spacing w:after="160"/>
        <w:ind w:firstLine="567"/>
        <w:jc w:val="right"/>
        <w:rPr>
          <w:rFonts w:ascii="GHEA Grapalat" w:hAnsi="GHEA Grapalat"/>
          <w:sz w:val="20"/>
          <w:szCs w:val="20"/>
        </w:rPr>
      </w:pPr>
    </w:p>
    <w:p w14:paraId="0779D91B" w14:textId="77777777" w:rsidR="008604D5" w:rsidRDefault="008604D5" w:rsidP="007F61D4">
      <w:pPr>
        <w:pStyle w:val="aa"/>
        <w:widowControl w:val="0"/>
        <w:spacing w:after="160"/>
        <w:ind w:firstLine="567"/>
        <w:jc w:val="right"/>
        <w:rPr>
          <w:rFonts w:ascii="GHEA Grapalat" w:hAnsi="GHEA Grapalat"/>
          <w:sz w:val="20"/>
          <w:szCs w:val="20"/>
        </w:rPr>
      </w:pPr>
    </w:p>
    <w:p w14:paraId="282AFD66" w14:textId="77777777" w:rsidR="008604D5" w:rsidRDefault="008604D5" w:rsidP="007F61D4">
      <w:pPr>
        <w:pStyle w:val="aa"/>
        <w:widowControl w:val="0"/>
        <w:spacing w:after="160"/>
        <w:ind w:firstLine="567"/>
        <w:jc w:val="right"/>
        <w:rPr>
          <w:rFonts w:ascii="GHEA Grapalat" w:hAnsi="GHEA Grapalat"/>
          <w:sz w:val="20"/>
          <w:szCs w:val="20"/>
        </w:rPr>
      </w:pPr>
    </w:p>
    <w:p w14:paraId="292B76D1" w14:textId="77777777" w:rsidR="008604D5" w:rsidRDefault="008604D5" w:rsidP="007F61D4">
      <w:pPr>
        <w:pStyle w:val="aa"/>
        <w:widowControl w:val="0"/>
        <w:spacing w:after="160"/>
        <w:ind w:firstLine="567"/>
        <w:jc w:val="right"/>
        <w:rPr>
          <w:rFonts w:ascii="GHEA Grapalat" w:hAnsi="GHEA Grapalat"/>
          <w:sz w:val="20"/>
          <w:szCs w:val="20"/>
        </w:rPr>
      </w:pPr>
    </w:p>
    <w:p w14:paraId="78549E39" w14:textId="77777777" w:rsidR="008604D5" w:rsidRDefault="008604D5" w:rsidP="007F61D4">
      <w:pPr>
        <w:pStyle w:val="aa"/>
        <w:widowControl w:val="0"/>
        <w:spacing w:after="160"/>
        <w:ind w:firstLine="567"/>
        <w:jc w:val="right"/>
        <w:rPr>
          <w:rFonts w:ascii="GHEA Grapalat" w:hAnsi="GHEA Grapalat"/>
          <w:sz w:val="20"/>
          <w:szCs w:val="20"/>
        </w:rPr>
      </w:pPr>
    </w:p>
    <w:p w14:paraId="76BACD3D" w14:textId="77777777" w:rsidR="008604D5" w:rsidRDefault="008604D5" w:rsidP="007F61D4">
      <w:pPr>
        <w:pStyle w:val="aa"/>
        <w:widowControl w:val="0"/>
        <w:spacing w:after="160"/>
        <w:ind w:firstLine="567"/>
        <w:jc w:val="right"/>
        <w:rPr>
          <w:rFonts w:ascii="GHEA Grapalat" w:hAnsi="GHEA Grapalat"/>
          <w:sz w:val="20"/>
          <w:szCs w:val="20"/>
        </w:rPr>
      </w:pPr>
    </w:p>
    <w:p w14:paraId="4D5FCE8A" w14:textId="77777777" w:rsidR="008604D5" w:rsidRDefault="008604D5" w:rsidP="007F61D4">
      <w:pPr>
        <w:pStyle w:val="aa"/>
        <w:widowControl w:val="0"/>
        <w:spacing w:after="160"/>
        <w:ind w:firstLine="567"/>
        <w:jc w:val="right"/>
        <w:rPr>
          <w:rFonts w:ascii="GHEA Grapalat" w:hAnsi="GHEA Grapalat"/>
          <w:sz w:val="20"/>
          <w:szCs w:val="20"/>
        </w:rPr>
      </w:pPr>
    </w:p>
    <w:p w14:paraId="1D7F6DB8" w14:textId="77777777" w:rsidR="008604D5" w:rsidRDefault="008604D5" w:rsidP="007F61D4">
      <w:pPr>
        <w:pStyle w:val="aa"/>
        <w:widowControl w:val="0"/>
        <w:spacing w:after="160"/>
        <w:ind w:firstLine="567"/>
        <w:jc w:val="right"/>
        <w:rPr>
          <w:rFonts w:ascii="GHEA Grapalat" w:hAnsi="GHEA Grapalat"/>
          <w:sz w:val="20"/>
          <w:szCs w:val="20"/>
        </w:rPr>
      </w:pPr>
    </w:p>
    <w:p w14:paraId="03731527" w14:textId="77777777" w:rsidR="008604D5" w:rsidRDefault="008604D5" w:rsidP="007F61D4">
      <w:pPr>
        <w:pStyle w:val="aa"/>
        <w:widowControl w:val="0"/>
        <w:spacing w:after="160"/>
        <w:ind w:firstLine="567"/>
        <w:jc w:val="right"/>
        <w:rPr>
          <w:rFonts w:ascii="GHEA Grapalat" w:hAnsi="GHEA Grapalat"/>
          <w:sz w:val="20"/>
          <w:szCs w:val="20"/>
        </w:rPr>
      </w:pPr>
    </w:p>
    <w:p w14:paraId="09D636CE" w14:textId="77777777" w:rsidR="008604D5" w:rsidRDefault="008604D5" w:rsidP="007F61D4">
      <w:pPr>
        <w:pStyle w:val="aa"/>
        <w:widowControl w:val="0"/>
        <w:spacing w:after="160"/>
        <w:ind w:firstLine="567"/>
        <w:jc w:val="right"/>
        <w:rPr>
          <w:rFonts w:ascii="GHEA Grapalat" w:hAnsi="GHEA Grapalat"/>
          <w:sz w:val="20"/>
          <w:szCs w:val="20"/>
        </w:rPr>
      </w:pPr>
    </w:p>
    <w:p w14:paraId="1AC9BD2F" w14:textId="77777777" w:rsidR="008604D5" w:rsidRDefault="008604D5" w:rsidP="007F61D4">
      <w:pPr>
        <w:pStyle w:val="aa"/>
        <w:widowControl w:val="0"/>
        <w:spacing w:after="160"/>
        <w:ind w:firstLine="567"/>
        <w:jc w:val="right"/>
        <w:rPr>
          <w:rFonts w:ascii="GHEA Grapalat" w:hAnsi="GHEA Grapalat"/>
          <w:sz w:val="20"/>
          <w:szCs w:val="20"/>
        </w:rPr>
      </w:pPr>
    </w:p>
    <w:p w14:paraId="5F7B2F56" w14:textId="77777777" w:rsidR="008604D5" w:rsidRDefault="008604D5" w:rsidP="007F61D4">
      <w:pPr>
        <w:pStyle w:val="aa"/>
        <w:widowControl w:val="0"/>
        <w:spacing w:after="160"/>
        <w:ind w:firstLine="567"/>
        <w:jc w:val="right"/>
        <w:rPr>
          <w:rFonts w:ascii="GHEA Grapalat" w:hAnsi="GHEA Grapalat"/>
          <w:i/>
        </w:rPr>
      </w:pPr>
    </w:p>
    <w:p w14:paraId="303E3BEB" w14:textId="77777777" w:rsidR="008604D5" w:rsidRDefault="008604D5" w:rsidP="007F61D4">
      <w:pPr>
        <w:pStyle w:val="aa"/>
        <w:widowControl w:val="0"/>
        <w:spacing w:after="160"/>
        <w:ind w:firstLine="567"/>
        <w:jc w:val="right"/>
        <w:rPr>
          <w:rFonts w:ascii="GHEA Grapalat" w:hAnsi="GHEA Grapalat"/>
          <w:i/>
        </w:rPr>
      </w:pPr>
    </w:p>
    <w:p w14:paraId="10B984B1" w14:textId="77777777" w:rsidR="008604D5" w:rsidRDefault="008604D5" w:rsidP="007F61D4">
      <w:pPr>
        <w:pStyle w:val="aa"/>
        <w:widowControl w:val="0"/>
        <w:spacing w:after="160"/>
        <w:ind w:firstLine="567"/>
        <w:jc w:val="right"/>
        <w:rPr>
          <w:rFonts w:ascii="GHEA Grapalat" w:hAnsi="GHEA Grapalat"/>
          <w:i/>
        </w:rPr>
      </w:pPr>
    </w:p>
    <w:p w14:paraId="4A39E930" w14:textId="573E6BC7" w:rsidR="00096865" w:rsidRPr="009044F1" w:rsidRDefault="00096865" w:rsidP="007F61D4">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14:paraId="2AB3B945" w14:textId="48600D45"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8604D5">
        <w:rPr>
          <w:rFonts w:ascii="GHEA Grapalat" w:hAnsi="GHEA Grapalat"/>
          <w:i/>
        </w:rPr>
        <w:t>ДБПААК</w:t>
      </w:r>
      <w:r w:rsidR="008604D5">
        <w:rPr>
          <w:rFonts w:ascii="GHEA Grapalat" w:hAnsi="GHEA Grapalat"/>
        </w:rPr>
        <w:t>-</w:t>
      </w:r>
      <w:r w:rsidR="008604D5">
        <w:rPr>
          <w:rFonts w:ascii="GHEA Grapalat" w:hAnsi="GHEA Grapalat"/>
          <w:i/>
        </w:rPr>
        <w:t>ГААПДЗБ</w:t>
      </w:r>
      <w:r w:rsidR="008604D5">
        <w:rPr>
          <w:rFonts w:ascii="GHEA Grapalat" w:hAnsi="GHEA Grapalat"/>
        </w:rPr>
        <w:t>-25/</w:t>
      </w:r>
      <w:r w:rsidR="008604D5">
        <w:rPr>
          <w:rFonts w:ascii="GHEA Grapalat" w:hAnsi="GHEA Grapalat"/>
          <w:lang w:val="hy-AM"/>
        </w:rPr>
        <w:t>2</w:t>
      </w:r>
      <w:r w:rsidR="008604D5">
        <w:rPr>
          <w:rFonts w:ascii="GHEA Grapalat" w:hAnsi="GHEA Grapalat"/>
        </w:rPr>
        <w:t>-</w:t>
      </w:r>
      <w:r w:rsidR="008604D5">
        <w:rPr>
          <w:rFonts w:ascii="GHEA Grapalat" w:hAnsi="GHEA Grapalat"/>
          <w:i/>
        </w:rPr>
        <w:t>В</w:t>
      </w:r>
      <w:r w:rsidR="008604D5" w:rsidRPr="00954425">
        <w:rPr>
          <w:rFonts w:ascii="GHEA Grapalat" w:hAnsi="GHEA Grapalat"/>
          <w:i/>
        </w:rPr>
        <w:t xml:space="preserve"> </w:t>
      </w:r>
      <w:r w:rsidR="001B32D9" w:rsidRPr="001B32D9">
        <w:rPr>
          <w:rFonts w:ascii="GHEA Grapalat" w:hAnsi="GHEA Grapalat" w:cs="Times Armenian"/>
          <w:i/>
        </w:rPr>
        <w:br/>
      </w:r>
      <w:r w:rsidR="008604D5">
        <w:rPr>
          <w:rFonts w:ascii="GHEA Grapalat" w:hAnsi="GHEA Grapalat"/>
          <w:i/>
        </w:rPr>
        <w:t>№ 2</w:t>
      </w:r>
      <w:r w:rsidR="008604D5" w:rsidRPr="009044F1">
        <w:rPr>
          <w:rFonts w:ascii="GHEA Grapalat" w:hAnsi="GHEA Grapalat"/>
          <w:i/>
        </w:rPr>
        <w:t xml:space="preserve"> от </w:t>
      </w:r>
      <w:r w:rsidR="008604D5">
        <w:rPr>
          <w:rFonts w:ascii="GHEA Grapalat" w:hAnsi="GHEA Grapalat"/>
          <w:i/>
          <w:lang w:val="hy-AM"/>
        </w:rPr>
        <w:t>15</w:t>
      </w:r>
      <w:r w:rsidR="008604D5">
        <w:rPr>
          <w:rFonts w:ascii="GHEA Grapalat" w:hAnsi="GHEA Grapalat"/>
          <w:i/>
        </w:rPr>
        <w:t>.</w:t>
      </w:r>
      <w:r w:rsidR="008604D5" w:rsidRPr="00B40E0B">
        <w:rPr>
          <w:rFonts w:ascii="GHEA Grapalat" w:hAnsi="GHEA Grapalat"/>
          <w:i/>
        </w:rPr>
        <w:t>10</w:t>
      </w:r>
      <w:r w:rsidR="008604D5">
        <w:rPr>
          <w:rFonts w:ascii="GHEA Grapalat" w:hAnsi="GHEA Grapalat"/>
          <w:i/>
        </w:rPr>
        <w:t>.</w:t>
      </w:r>
      <w:r w:rsidR="008604D5" w:rsidRPr="009044F1">
        <w:rPr>
          <w:rFonts w:ascii="GHEA Grapalat" w:hAnsi="GHEA Grapalat"/>
          <w:i/>
        </w:rPr>
        <w:t>20</w:t>
      </w:r>
      <w:r w:rsidR="008604D5">
        <w:rPr>
          <w:rFonts w:ascii="GHEA Grapalat" w:hAnsi="GHEA Grapalat"/>
          <w:i/>
        </w:rPr>
        <w:t>2</w:t>
      </w:r>
      <w:r w:rsidR="008604D5">
        <w:rPr>
          <w:rFonts w:ascii="GHEA Grapalat" w:hAnsi="GHEA Grapalat"/>
          <w:i/>
          <w:lang w:val="hy-AM"/>
        </w:rPr>
        <w:t>5</w:t>
      </w:r>
      <w:r w:rsidR="008604D5" w:rsidRPr="009044F1">
        <w:rPr>
          <w:rFonts w:ascii="GHEA Grapalat" w:hAnsi="GHEA Grapalat"/>
          <w:i/>
        </w:rPr>
        <w:t>.</w:t>
      </w:r>
    </w:p>
    <w:p w14:paraId="4BD755F2" w14:textId="77777777" w:rsidR="00096865" w:rsidRPr="009044F1" w:rsidRDefault="00096865" w:rsidP="00B46D58">
      <w:pPr>
        <w:pStyle w:val="aa"/>
        <w:widowControl w:val="0"/>
        <w:spacing w:after="160"/>
        <w:ind w:right="-7" w:firstLine="567"/>
        <w:jc w:val="center"/>
        <w:rPr>
          <w:rFonts w:ascii="GHEA Grapalat" w:hAnsi="GHEA Grapalat"/>
        </w:rPr>
      </w:pPr>
    </w:p>
    <w:p w14:paraId="1F090280" w14:textId="77777777" w:rsidR="00096865" w:rsidRPr="003A1EBB" w:rsidRDefault="00096865" w:rsidP="00B46D58">
      <w:pPr>
        <w:pStyle w:val="aa"/>
        <w:widowControl w:val="0"/>
        <w:spacing w:after="160"/>
        <w:ind w:right="-7" w:firstLine="567"/>
        <w:jc w:val="center"/>
        <w:rPr>
          <w:rFonts w:ascii="GHEA Grapalat" w:hAnsi="GHEA Grapalat"/>
        </w:rPr>
      </w:pPr>
    </w:p>
    <w:p w14:paraId="37B1BD52" w14:textId="77777777" w:rsidR="000763E5" w:rsidRPr="003A1EBB" w:rsidRDefault="000763E5" w:rsidP="00B46D58">
      <w:pPr>
        <w:pStyle w:val="aa"/>
        <w:widowControl w:val="0"/>
        <w:spacing w:after="160"/>
        <w:ind w:right="-7" w:firstLine="567"/>
        <w:jc w:val="center"/>
        <w:rPr>
          <w:rFonts w:ascii="GHEA Grapalat" w:hAnsi="GHEA Grapalat"/>
        </w:rPr>
      </w:pPr>
    </w:p>
    <w:p w14:paraId="50AF3B01" w14:textId="77777777" w:rsidR="008604D5" w:rsidRPr="00AB0426" w:rsidRDefault="008604D5" w:rsidP="008604D5">
      <w:pPr>
        <w:pStyle w:val="aa"/>
        <w:widowControl w:val="0"/>
        <w:spacing w:after="0"/>
        <w:ind w:right="-7" w:firstLine="567"/>
        <w:jc w:val="center"/>
        <w:rPr>
          <w:rFonts w:ascii="GHEA Grapalat" w:hAnsi="GHEA Grapalat"/>
          <w:sz w:val="20"/>
          <w:szCs w:val="20"/>
        </w:rPr>
      </w:pPr>
      <w:r w:rsidRPr="00AB0426">
        <w:rPr>
          <w:rFonts w:ascii="GHEA Grapalat" w:hAnsi="GHEA Grapalat"/>
          <w:i/>
          <w:sz w:val="20"/>
          <w:szCs w:val="20"/>
        </w:rPr>
        <w:t xml:space="preserve">ГНКО “НАЦИОНАЛЬНЫЙ ЦЕНТР ЛЕКАРСТВ И МЕДИЦИНСКИХ ТОВАРОВ”  </w:t>
      </w:r>
    </w:p>
    <w:p w14:paraId="6D7772F2" w14:textId="77777777" w:rsidR="008604D5" w:rsidRPr="00AB0426" w:rsidRDefault="008604D5" w:rsidP="008604D5">
      <w:pPr>
        <w:pStyle w:val="aa"/>
        <w:widowControl w:val="0"/>
        <w:spacing w:after="0"/>
        <w:ind w:right="-7" w:firstLine="567"/>
        <w:jc w:val="center"/>
        <w:rPr>
          <w:rFonts w:ascii="GHEA Grapalat" w:hAnsi="GHEA Grapalat"/>
          <w:sz w:val="20"/>
          <w:szCs w:val="20"/>
        </w:rPr>
      </w:pPr>
    </w:p>
    <w:p w14:paraId="1A81A919" w14:textId="77777777" w:rsidR="008604D5" w:rsidRPr="00AB0426" w:rsidRDefault="008604D5" w:rsidP="008604D5">
      <w:pPr>
        <w:pStyle w:val="aa"/>
        <w:widowControl w:val="0"/>
        <w:spacing w:after="0"/>
        <w:ind w:right="-7" w:firstLine="567"/>
        <w:jc w:val="center"/>
        <w:rPr>
          <w:rFonts w:ascii="GHEA Grapalat" w:hAnsi="GHEA Grapalat"/>
          <w:sz w:val="20"/>
          <w:szCs w:val="20"/>
        </w:rPr>
      </w:pPr>
    </w:p>
    <w:p w14:paraId="7B40EF3B" w14:textId="77777777" w:rsidR="008604D5" w:rsidRPr="00AB0426" w:rsidRDefault="008604D5" w:rsidP="008604D5">
      <w:pPr>
        <w:pStyle w:val="aa"/>
        <w:widowControl w:val="0"/>
        <w:spacing w:after="0"/>
        <w:ind w:right="-7" w:firstLine="567"/>
        <w:jc w:val="center"/>
        <w:rPr>
          <w:rFonts w:ascii="GHEA Grapalat" w:hAnsi="GHEA Grapalat" w:cs="Sylfaen"/>
          <w:sz w:val="20"/>
          <w:szCs w:val="20"/>
        </w:rPr>
      </w:pPr>
      <w:r w:rsidRPr="00AB0426">
        <w:rPr>
          <w:rFonts w:ascii="GHEA Grapalat" w:hAnsi="GHEA Grapalat"/>
          <w:sz w:val="20"/>
          <w:szCs w:val="20"/>
        </w:rPr>
        <w:t>ПРИГЛАШЕНИЕ</w:t>
      </w:r>
    </w:p>
    <w:p w14:paraId="0526B1C2" w14:textId="77777777" w:rsidR="008604D5" w:rsidRPr="00AB0426" w:rsidRDefault="008604D5" w:rsidP="008604D5">
      <w:pPr>
        <w:pStyle w:val="aa"/>
        <w:widowControl w:val="0"/>
        <w:spacing w:after="0"/>
        <w:ind w:right="-7" w:firstLine="567"/>
        <w:jc w:val="center"/>
        <w:rPr>
          <w:rFonts w:ascii="GHEA Grapalat" w:hAnsi="GHEA Grapalat" w:cs="Sylfaen"/>
          <w:sz w:val="20"/>
          <w:szCs w:val="20"/>
        </w:rPr>
      </w:pPr>
    </w:p>
    <w:p w14:paraId="387E14C0" w14:textId="77777777" w:rsidR="008604D5" w:rsidRPr="00AB0426" w:rsidRDefault="008604D5" w:rsidP="008604D5">
      <w:pPr>
        <w:pStyle w:val="aa"/>
        <w:widowControl w:val="0"/>
        <w:spacing w:after="0"/>
        <w:ind w:right="-7" w:firstLine="567"/>
        <w:jc w:val="center"/>
        <w:rPr>
          <w:rFonts w:ascii="GHEA Grapalat" w:hAnsi="GHEA Grapalat" w:cs="Sylfaen"/>
          <w:sz w:val="20"/>
          <w:szCs w:val="20"/>
        </w:rPr>
      </w:pPr>
    </w:p>
    <w:p w14:paraId="57EEE935" w14:textId="77777777" w:rsidR="008604D5" w:rsidRPr="00AB0426" w:rsidRDefault="008604D5" w:rsidP="008604D5">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14:paraId="03757FD5" w14:textId="77777777" w:rsidR="008604D5" w:rsidRPr="00AB0426" w:rsidRDefault="008604D5" w:rsidP="008604D5">
      <w:pPr>
        <w:pStyle w:val="aa"/>
        <w:widowControl w:val="0"/>
        <w:spacing w:after="0"/>
        <w:ind w:right="-7" w:firstLine="567"/>
        <w:jc w:val="center"/>
        <w:rPr>
          <w:rFonts w:ascii="GHEA Grapalat" w:hAnsi="GHEA Grapalat"/>
          <w:sz w:val="20"/>
          <w:szCs w:val="20"/>
        </w:rPr>
      </w:pPr>
    </w:p>
    <w:p w14:paraId="0610AD83" w14:textId="77777777" w:rsidR="00CE0D95" w:rsidRPr="009044F1" w:rsidRDefault="00CE0D95" w:rsidP="00B46D58">
      <w:pPr>
        <w:pStyle w:val="aa"/>
        <w:widowControl w:val="0"/>
        <w:spacing w:after="160"/>
        <w:ind w:right="-7" w:firstLine="567"/>
        <w:jc w:val="center"/>
        <w:rPr>
          <w:rFonts w:ascii="GHEA Grapalat" w:hAnsi="GHEA Grapalat"/>
        </w:rPr>
      </w:pPr>
    </w:p>
    <w:p w14:paraId="48DD217A" w14:textId="77777777" w:rsidR="00CE0D95" w:rsidRPr="009044F1" w:rsidRDefault="00CE0D95" w:rsidP="00B46D58">
      <w:pPr>
        <w:pStyle w:val="aa"/>
        <w:widowControl w:val="0"/>
        <w:spacing w:after="160"/>
        <w:ind w:right="-7" w:firstLine="567"/>
        <w:jc w:val="center"/>
        <w:rPr>
          <w:rFonts w:ascii="GHEA Grapalat" w:hAnsi="GHEA Grapalat"/>
        </w:rPr>
      </w:pPr>
    </w:p>
    <w:p w14:paraId="665A2993" w14:textId="77777777" w:rsidR="000763E5" w:rsidRDefault="000763E5" w:rsidP="00B46D58">
      <w:pPr>
        <w:rPr>
          <w:rFonts w:ascii="GHEA Grapalat" w:hAnsi="GHEA Grapalat"/>
        </w:rPr>
      </w:pPr>
      <w:r>
        <w:rPr>
          <w:rFonts w:ascii="GHEA Grapalat" w:hAnsi="GHEA Grapalat"/>
        </w:rPr>
        <w:br w:type="page"/>
      </w:r>
    </w:p>
    <w:p w14:paraId="2BF9C79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86AC7DF" w14:textId="77777777" w:rsidR="00984BDB" w:rsidRPr="009044F1" w:rsidRDefault="00984BDB" w:rsidP="00B46D58">
      <w:pPr>
        <w:widowControl w:val="0"/>
        <w:spacing w:after="160"/>
        <w:ind w:firstLine="567"/>
        <w:jc w:val="both"/>
        <w:rPr>
          <w:rFonts w:ascii="GHEA Grapalat" w:hAnsi="GHEA Grapalat"/>
          <w:i/>
        </w:rPr>
      </w:pPr>
    </w:p>
    <w:p w14:paraId="23826B96"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D662E76"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34113DF5" w14:textId="77777777" w:rsidR="00160AE4" w:rsidRPr="009044F1" w:rsidRDefault="00160AE4" w:rsidP="00B46D58">
      <w:pPr>
        <w:widowControl w:val="0"/>
        <w:spacing w:after="160"/>
        <w:ind w:firstLine="567"/>
        <w:jc w:val="center"/>
        <w:rPr>
          <w:rFonts w:ascii="GHEA Grapalat" w:hAnsi="GHEA Grapalat"/>
          <w:i/>
        </w:rPr>
      </w:pPr>
    </w:p>
    <w:p w14:paraId="16019CB8" w14:textId="77777777" w:rsidR="008604D5" w:rsidRPr="00AB0426" w:rsidRDefault="008604D5" w:rsidP="008604D5">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14:paraId="56E60B58" w14:textId="77777777" w:rsidR="008604D5" w:rsidRPr="003A1EBB" w:rsidRDefault="008604D5" w:rsidP="008604D5">
      <w:pPr>
        <w:widowControl w:val="0"/>
        <w:spacing w:after="160"/>
        <w:ind w:firstLine="567"/>
        <w:jc w:val="center"/>
        <w:rPr>
          <w:rFonts w:ascii="GHEA Grapalat" w:hAnsi="GHEA Grapalat"/>
        </w:rPr>
      </w:pPr>
    </w:p>
    <w:p w14:paraId="5DB4BB1B" w14:textId="77777777" w:rsidR="00160AE4" w:rsidRPr="003A1EBB" w:rsidRDefault="00160AE4" w:rsidP="00B46D58">
      <w:pPr>
        <w:widowControl w:val="0"/>
        <w:spacing w:after="160"/>
        <w:ind w:firstLine="567"/>
        <w:jc w:val="center"/>
        <w:rPr>
          <w:rFonts w:ascii="GHEA Grapalat" w:hAnsi="GHEA Grapalat"/>
        </w:rPr>
      </w:pPr>
    </w:p>
    <w:p w14:paraId="797AE9ED" w14:textId="634295AA"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604D5" w:rsidRPr="008604D5">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B6D113F" w14:textId="77777777" w:rsidR="00C67E80" w:rsidRPr="009044F1" w:rsidRDefault="00C67E80" w:rsidP="00B46D58">
      <w:pPr>
        <w:widowControl w:val="0"/>
        <w:spacing w:after="160"/>
        <w:jc w:val="center"/>
        <w:rPr>
          <w:rFonts w:ascii="GHEA Grapalat" w:hAnsi="GHEA Grapalat" w:cs="Sylfaen"/>
          <w:b/>
        </w:rPr>
      </w:pPr>
    </w:p>
    <w:p w14:paraId="223B8A4F"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135CC3E" w14:textId="77777777" w:rsidR="002E069D" w:rsidRPr="008842CE" w:rsidRDefault="002E069D" w:rsidP="00B46D58">
      <w:pPr>
        <w:widowControl w:val="0"/>
        <w:spacing w:after="160"/>
        <w:jc w:val="center"/>
        <w:rPr>
          <w:rFonts w:ascii="GHEA Grapalat" w:hAnsi="GHEA Grapalat"/>
        </w:rPr>
      </w:pPr>
    </w:p>
    <w:p w14:paraId="67E954A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D61FE6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369D74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E740C5D"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50B429F"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C07AAE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D340AE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14:paraId="409409F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A4F9A8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AE81DA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25C6B67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3528D1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0FB2BA8" w14:textId="77777777" w:rsidR="00520F57" w:rsidRDefault="00520F57" w:rsidP="00B46D58">
      <w:pPr>
        <w:widowControl w:val="0"/>
        <w:spacing w:after="160"/>
        <w:jc w:val="center"/>
        <w:rPr>
          <w:rFonts w:ascii="GHEA Grapalat" w:hAnsi="GHEA Grapalat"/>
          <w:b/>
        </w:rPr>
      </w:pPr>
    </w:p>
    <w:p w14:paraId="5EC69B61" w14:textId="77777777" w:rsidR="00520F57" w:rsidRDefault="00520F57" w:rsidP="00B46D58">
      <w:pPr>
        <w:widowControl w:val="0"/>
        <w:spacing w:after="160"/>
        <w:jc w:val="center"/>
        <w:rPr>
          <w:rFonts w:ascii="GHEA Grapalat" w:hAnsi="GHEA Grapalat"/>
          <w:b/>
        </w:rPr>
      </w:pPr>
    </w:p>
    <w:p w14:paraId="0443BFCB"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6218346" w14:textId="77777777" w:rsidR="008842CE" w:rsidRPr="00374F4A" w:rsidRDefault="008842CE" w:rsidP="00B46D58">
      <w:pPr>
        <w:widowControl w:val="0"/>
        <w:spacing w:after="160"/>
        <w:jc w:val="center"/>
        <w:rPr>
          <w:rFonts w:ascii="GHEA Grapalat" w:hAnsi="GHEA Grapalat"/>
          <w:b/>
        </w:rPr>
      </w:pPr>
    </w:p>
    <w:p w14:paraId="3EB5D492" w14:textId="32D361A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604D5" w:rsidRPr="008604D5">
        <w:rPr>
          <w:rFonts w:ascii="GHEA Grapalat" w:hAnsi="GHEA Grapalat"/>
          <w:b/>
        </w:rPr>
        <w:t>ЗАПРОС КОТИРОВОК</w:t>
      </w:r>
    </w:p>
    <w:p w14:paraId="60A8AB18" w14:textId="77777777" w:rsidR="00520F57" w:rsidRPr="008842CE" w:rsidRDefault="00520F57" w:rsidP="00B46D58">
      <w:pPr>
        <w:widowControl w:val="0"/>
        <w:spacing w:after="160"/>
        <w:jc w:val="center"/>
        <w:rPr>
          <w:rFonts w:ascii="GHEA Grapalat" w:hAnsi="GHEA Grapalat"/>
          <w:b/>
        </w:rPr>
      </w:pPr>
    </w:p>
    <w:p w14:paraId="41B8B18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5805566"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7590878"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DA691F9" w14:textId="77777777" w:rsidR="00E17B7F" w:rsidRDefault="00E17B7F">
      <w:pPr>
        <w:rPr>
          <w:rFonts w:ascii="GHEA Grapalat" w:hAnsi="GHEA Grapalat"/>
          <w:spacing w:val="-6"/>
        </w:rPr>
      </w:pPr>
      <w:r>
        <w:rPr>
          <w:rFonts w:ascii="GHEA Grapalat" w:hAnsi="GHEA Grapalat"/>
          <w:spacing w:val="-6"/>
        </w:rPr>
        <w:br w:type="page"/>
      </w:r>
    </w:p>
    <w:p w14:paraId="7A3AE800" w14:textId="48F9826C"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604D5" w:rsidRPr="00AB0426">
        <w:rPr>
          <w:rFonts w:ascii="GHEA Grapalat" w:hAnsi="GHEA Grapalat"/>
          <w:spacing w:val="-6"/>
          <w:sz w:val="20"/>
          <w:szCs w:val="20"/>
        </w:rPr>
        <w:t xml:space="preserve">ЗАПРОС </w:t>
      </w:r>
      <w:proofErr w:type="spellStart"/>
      <w:r w:rsidR="008604D5" w:rsidRPr="00AB0426">
        <w:rPr>
          <w:rFonts w:ascii="GHEA Grapalat" w:hAnsi="GHEA Grapalat"/>
          <w:spacing w:val="-6"/>
          <w:sz w:val="20"/>
          <w:szCs w:val="20"/>
        </w:rPr>
        <w:t>КОТИРОВОКе</w:t>
      </w:r>
      <w:proofErr w:type="spellEnd"/>
      <w:r w:rsidR="00096865" w:rsidRPr="006D2DF7">
        <w:rPr>
          <w:rFonts w:ascii="GHEA Grapalat" w:hAnsi="GHEA Grapalat"/>
          <w:spacing w:val="-6"/>
        </w:rPr>
        <w:t xml:space="preserve">, проводимом под кодом </w:t>
      </w:r>
      <w:r w:rsidR="008604D5">
        <w:rPr>
          <w:rFonts w:ascii="GHEA Grapalat" w:hAnsi="GHEA Grapalat"/>
          <w:i/>
        </w:rPr>
        <w:t>ДБПААК</w:t>
      </w:r>
      <w:r w:rsidR="008604D5">
        <w:rPr>
          <w:rFonts w:ascii="GHEA Grapalat" w:hAnsi="GHEA Grapalat"/>
        </w:rPr>
        <w:t>-</w:t>
      </w:r>
      <w:r w:rsidR="008604D5">
        <w:rPr>
          <w:rFonts w:ascii="GHEA Grapalat" w:hAnsi="GHEA Grapalat"/>
          <w:i/>
        </w:rPr>
        <w:t>ГААПДЗБ</w:t>
      </w:r>
      <w:r w:rsidR="008604D5">
        <w:rPr>
          <w:rFonts w:ascii="GHEA Grapalat" w:hAnsi="GHEA Grapalat"/>
        </w:rPr>
        <w:t>-25/</w:t>
      </w:r>
      <w:r w:rsidR="008604D5">
        <w:rPr>
          <w:rFonts w:ascii="GHEA Grapalat" w:hAnsi="GHEA Grapalat"/>
          <w:lang w:val="hy-AM"/>
        </w:rPr>
        <w:t>2</w:t>
      </w:r>
      <w:r w:rsidR="008604D5">
        <w:rPr>
          <w:rFonts w:ascii="GHEA Grapalat" w:hAnsi="GHEA Grapalat"/>
        </w:rPr>
        <w:t>-</w:t>
      </w:r>
      <w:r w:rsidR="008604D5">
        <w:rPr>
          <w:rFonts w:ascii="GHEA Grapalat" w:hAnsi="GHEA Grapalat"/>
          <w:i/>
        </w:rPr>
        <w:t>В</w:t>
      </w:r>
      <w:r w:rsidR="008604D5" w:rsidRPr="006D2DF7">
        <w:rPr>
          <w:rFonts w:ascii="GHEA Grapalat" w:hAnsi="GHEA Grapalat"/>
          <w:spacing w:val="-6"/>
        </w:rPr>
        <w:t xml:space="preserve"> </w:t>
      </w:r>
      <w:r w:rsidR="00096865" w:rsidRPr="006D2DF7">
        <w:rPr>
          <w:rFonts w:ascii="GHEA Grapalat" w:hAnsi="GHEA Grapalat"/>
          <w:spacing w:val="-6"/>
        </w:rPr>
        <w:t>(далее — процедура).</w:t>
      </w:r>
    </w:p>
    <w:p w14:paraId="40E35397" w14:textId="4445F592"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04D5" w:rsidRPr="00AB0426">
        <w:rPr>
          <w:rFonts w:ascii="GHEA Grapalat" w:hAnsi="GHEA Grapalat"/>
          <w:sz w:val="20"/>
          <w:szCs w:val="20"/>
        </w:rPr>
        <w:t xml:space="preserve">ГНКО “НАЦИОНАЛЬНЫЙ ЦЕНТР ЛЕКАРСТВ И МЕДИЦИНСКИХ ТОВАРОВ”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C0AB0FA"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13460F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1784D7B" w14:textId="02829E12"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r w:rsidR="008604D5" w:rsidRPr="00AB0426">
        <w:rPr>
          <w:rFonts w:ascii="GHEA Grapalat" w:hAnsi="GHEA Grapalat"/>
        </w:rPr>
        <w:t>"</w:t>
      </w:r>
      <w:proofErr w:type="spellStart"/>
      <w:r w:rsidR="008604D5">
        <w:rPr>
          <w:rFonts w:ascii="GHEA Grapalat" w:hAnsi="GHEA Grapalat"/>
          <w:lang w:val="en-US"/>
        </w:rPr>
        <w:t>sonya</w:t>
      </w:r>
      <w:proofErr w:type="spellEnd"/>
      <w:r w:rsidR="008604D5" w:rsidRPr="00D53DE3">
        <w:rPr>
          <w:rFonts w:ascii="GHEA Grapalat" w:hAnsi="GHEA Grapalat"/>
        </w:rPr>
        <w:t>.</w:t>
      </w:r>
      <w:proofErr w:type="spellStart"/>
      <w:r w:rsidR="008604D5">
        <w:rPr>
          <w:rFonts w:ascii="GHEA Grapalat" w:hAnsi="GHEA Grapalat"/>
          <w:lang w:val="en-US"/>
        </w:rPr>
        <w:t>beglaryan</w:t>
      </w:r>
      <w:proofErr w:type="spellEnd"/>
      <w:r w:rsidR="008604D5" w:rsidRPr="00D53DE3">
        <w:rPr>
          <w:rFonts w:ascii="GHEA Grapalat" w:hAnsi="GHEA Grapalat"/>
        </w:rPr>
        <w:t>@</w:t>
      </w:r>
      <w:r w:rsidR="008604D5">
        <w:rPr>
          <w:rFonts w:ascii="GHEA Grapalat" w:hAnsi="GHEA Grapalat"/>
          <w:lang w:val="en-US"/>
        </w:rPr>
        <w:t>mail</w:t>
      </w:r>
      <w:r w:rsidR="008604D5" w:rsidRPr="00D53DE3">
        <w:rPr>
          <w:rFonts w:ascii="GHEA Grapalat" w:hAnsi="GHEA Grapalat"/>
        </w:rPr>
        <w:t>.</w:t>
      </w:r>
      <w:proofErr w:type="spellStart"/>
      <w:r w:rsidR="008604D5">
        <w:rPr>
          <w:rFonts w:ascii="GHEA Grapalat" w:hAnsi="GHEA Grapalat"/>
          <w:lang w:val="en-US"/>
        </w:rPr>
        <w:t>ru</w:t>
      </w:r>
      <w:proofErr w:type="spellEnd"/>
      <w:r w:rsidRPr="009044F1">
        <w:rPr>
          <w:rFonts w:ascii="GHEA Grapalat" w:hAnsi="GHEA Grapalat"/>
          <w:sz w:val="24"/>
          <w:szCs w:val="24"/>
        </w:rPr>
        <w:t>.</w:t>
      </w:r>
    </w:p>
    <w:p w14:paraId="7F411D41"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00C41F3"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714AC58A"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C893D2A" w14:textId="77B0592A"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631052" w:rsidRPr="009044F1">
        <w:rPr>
          <w:rFonts w:ascii="GHEA Grapalat" w:hAnsi="GHEA Grapalat"/>
          <w:i w:val="0"/>
          <w:sz w:val="24"/>
          <w:szCs w:val="24"/>
        </w:rPr>
        <w:t>"</w:t>
      </w:r>
      <w:r w:rsidR="00631052">
        <w:rPr>
          <w:rFonts w:ascii="GHEA Grapalat" w:hAnsi="GHEA Grapalat"/>
          <w:i w:val="0"/>
          <w:sz w:val="24"/>
          <w:szCs w:val="24"/>
        </w:rPr>
        <w:t>Топливо</w:t>
      </w:r>
      <w:r w:rsidR="00631052"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товар) для </w:t>
      </w:r>
      <w:proofErr w:type="gramStart"/>
      <w:r w:rsidRPr="009044F1">
        <w:rPr>
          <w:rFonts w:ascii="GHEA Grapalat" w:hAnsi="GHEA Grapalat"/>
          <w:i w:val="0"/>
          <w:sz w:val="24"/>
          <w:szCs w:val="24"/>
        </w:rPr>
        <w:t xml:space="preserve">нужд </w:t>
      </w:r>
      <w:r w:rsidR="00631052" w:rsidRPr="00631052">
        <w:rPr>
          <w:rFonts w:ascii="GHEA Grapalat" w:hAnsi="GHEA Grapalat"/>
        </w:rPr>
        <w:t xml:space="preserve"> </w:t>
      </w:r>
      <w:r w:rsidR="00631052" w:rsidRPr="00AB0426">
        <w:rPr>
          <w:rFonts w:ascii="GHEA Grapalat" w:hAnsi="GHEA Grapalat"/>
        </w:rPr>
        <w:t>ГНКО</w:t>
      </w:r>
      <w:proofErr w:type="gramEnd"/>
      <w:r w:rsidR="00631052" w:rsidRPr="00AB0426">
        <w:rPr>
          <w:rFonts w:ascii="GHEA Grapalat" w:hAnsi="GHEA Grapalat"/>
        </w:rPr>
        <w:t xml:space="preserve"> “НАЦИОНАЛЬНЫЙ ЦЕНТР ЛЕКАРСТВ И МЕДИЦИНСКИХ ТОВАРОВ”</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7D2FAE47" w14:textId="77777777" w:rsidTr="00AD432A">
        <w:trPr>
          <w:jc w:val="center"/>
        </w:trPr>
        <w:tc>
          <w:tcPr>
            <w:tcW w:w="2776" w:type="dxa"/>
            <w:gridSpan w:val="2"/>
            <w:vAlign w:val="center"/>
          </w:tcPr>
          <w:p w14:paraId="17FC4974"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49AAEC6"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0F6E42E5" w14:textId="77777777" w:rsidTr="00AD432A">
        <w:trPr>
          <w:jc w:val="center"/>
        </w:trPr>
        <w:tc>
          <w:tcPr>
            <w:tcW w:w="1530" w:type="dxa"/>
            <w:vAlign w:val="center"/>
          </w:tcPr>
          <w:p w14:paraId="293DDD85"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4567F761"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408A29B1"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631052" w:rsidRPr="009044F1" w14:paraId="66D30004" w14:textId="77777777" w:rsidTr="009849A5">
        <w:trPr>
          <w:jc w:val="center"/>
        </w:trPr>
        <w:tc>
          <w:tcPr>
            <w:tcW w:w="1530" w:type="dxa"/>
            <w:vAlign w:val="center"/>
          </w:tcPr>
          <w:p w14:paraId="14090BA2" w14:textId="298B5375" w:rsidR="00631052" w:rsidRPr="009044F1" w:rsidRDefault="00631052" w:rsidP="00631052">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3A10016C" w14:textId="610D6BD2" w:rsidR="00631052" w:rsidRPr="009044F1" w:rsidRDefault="00631052" w:rsidP="00631052">
            <w:pPr>
              <w:pStyle w:val="23"/>
              <w:widowControl w:val="0"/>
              <w:spacing w:after="120" w:line="240" w:lineRule="auto"/>
              <w:ind w:firstLine="0"/>
              <w:jc w:val="center"/>
              <w:rPr>
                <w:rFonts w:ascii="GHEA Grapalat" w:hAnsi="GHEA Grapalat"/>
                <w:sz w:val="24"/>
                <w:szCs w:val="24"/>
              </w:rPr>
            </w:pPr>
            <w:r>
              <w:rPr>
                <w:rFonts w:ascii="GHEA Grapalat" w:hAnsi="GHEA Grapalat"/>
                <w:bCs/>
                <w:color w:val="000000"/>
                <w:lang w:val="en-US"/>
              </w:rPr>
              <w:t>1898000</w:t>
            </w:r>
          </w:p>
        </w:tc>
        <w:tc>
          <w:tcPr>
            <w:tcW w:w="6458" w:type="dxa"/>
          </w:tcPr>
          <w:p w14:paraId="13134F39" w14:textId="0024620D" w:rsidR="00631052" w:rsidRPr="009044F1" w:rsidRDefault="00631052" w:rsidP="00631052">
            <w:pPr>
              <w:pStyle w:val="23"/>
              <w:widowControl w:val="0"/>
              <w:spacing w:after="120" w:line="240" w:lineRule="auto"/>
              <w:ind w:firstLine="0"/>
              <w:rPr>
                <w:rFonts w:ascii="GHEA Grapalat" w:hAnsi="GHEA Grapalat"/>
                <w:sz w:val="24"/>
                <w:szCs w:val="24"/>
                <w:u w:val="single"/>
                <w:vertAlign w:val="subscript"/>
              </w:rPr>
            </w:pPr>
            <w:r w:rsidRPr="00AB0426">
              <w:rPr>
                <w:rFonts w:ascii="GHEA Grapalat" w:hAnsi="GHEA Grapalat"/>
              </w:rPr>
              <w:t>Дизельное топливо</w:t>
            </w:r>
          </w:p>
        </w:tc>
      </w:tr>
      <w:tr w:rsidR="00631052" w:rsidRPr="009044F1" w14:paraId="375BB248" w14:textId="77777777" w:rsidTr="009849A5">
        <w:trPr>
          <w:jc w:val="center"/>
        </w:trPr>
        <w:tc>
          <w:tcPr>
            <w:tcW w:w="1530" w:type="dxa"/>
            <w:vAlign w:val="center"/>
          </w:tcPr>
          <w:p w14:paraId="47B49024" w14:textId="32186029" w:rsidR="00631052" w:rsidRPr="009044F1" w:rsidRDefault="00631052" w:rsidP="00631052">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lang w:val="hy-AM"/>
              </w:rPr>
              <w:t>2</w:t>
            </w:r>
          </w:p>
        </w:tc>
        <w:tc>
          <w:tcPr>
            <w:tcW w:w="1246" w:type="dxa"/>
            <w:vAlign w:val="center"/>
          </w:tcPr>
          <w:p w14:paraId="750A8420" w14:textId="6C2DD0B3" w:rsidR="00631052" w:rsidRPr="009044F1" w:rsidRDefault="00631052" w:rsidP="00631052">
            <w:pPr>
              <w:pStyle w:val="23"/>
              <w:widowControl w:val="0"/>
              <w:spacing w:after="120" w:line="240" w:lineRule="auto"/>
              <w:ind w:firstLine="0"/>
              <w:jc w:val="center"/>
              <w:rPr>
                <w:rFonts w:ascii="GHEA Grapalat" w:hAnsi="GHEA Grapalat"/>
                <w:sz w:val="24"/>
                <w:szCs w:val="24"/>
              </w:rPr>
            </w:pPr>
            <w:r>
              <w:rPr>
                <w:rFonts w:ascii="GHEA Grapalat" w:hAnsi="GHEA Grapalat"/>
                <w:bCs/>
                <w:color w:val="000000"/>
                <w:lang w:val="en-US"/>
              </w:rPr>
              <w:t>581400</w:t>
            </w:r>
          </w:p>
        </w:tc>
        <w:tc>
          <w:tcPr>
            <w:tcW w:w="6458" w:type="dxa"/>
          </w:tcPr>
          <w:p w14:paraId="2F7BB1AB" w14:textId="548CFE6C" w:rsidR="00631052" w:rsidRPr="009044F1" w:rsidRDefault="00631052" w:rsidP="00631052">
            <w:pPr>
              <w:pStyle w:val="23"/>
              <w:widowControl w:val="0"/>
              <w:spacing w:after="120" w:line="240" w:lineRule="auto"/>
              <w:ind w:firstLine="0"/>
              <w:rPr>
                <w:rFonts w:ascii="GHEA Grapalat" w:hAnsi="GHEA Grapalat"/>
                <w:sz w:val="24"/>
                <w:szCs w:val="24"/>
              </w:rPr>
            </w:pPr>
            <w:r w:rsidRPr="00E73781">
              <w:rPr>
                <w:rFonts w:ascii="GHEA Grapalat" w:hAnsi="GHEA Grapalat"/>
              </w:rPr>
              <w:t>Бензин регуляр</w:t>
            </w:r>
          </w:p>
        </w:tc>
      </w:tr>
    </w:tbl>
    <w:p w14:paraId="2663AC92"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39D0C4B" w14:textId="77777777" w:rsidR="00096865" w:rsidRPr="009044F1" w:rsidRDefault="00096865" w:rsidP="00B46D58">
      <w:pPr>
        <w:widowControl w:val="0"/>
        <w:spacing w:after="160"/>
        <w:ind w:firstLine="567"/>
        <w:jc w:val="center"/>
        <w:rPr>
          <w:rFonts w:ascii="GHEA Grapalat" w:hAnsi="GHEA Grapalat" w:cs="Sylfaen"/>
          <w:i/>
        </w:rPr>
      </w:pPr>
    </w:p>
    <w:p w14:paraId="4AED7CA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14:paraId="13D4D41D"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6DA192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803C4FC"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23A8CCE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1DC91C6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753392A"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5EC4DE5E"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1939B62" w14:textId="77777777" w:rsidR="00445D45" w:rsidRDefault="00445D45" w:rsidP="00B46D58">
      <w:pPr>
        <w:widowControl w:val="0"/>
        <w:tabs>
          <w:tab w:val="left" w:pos="1134"/>
        </w:tabs>
        <w:spacing w:after="160"/>
        <w:ind w:firstLine="567"/>
        <w:jc w:val="both"/>
        <w:rPr>
          <w:rFonts w:ascii="GHEA Grapalat" w:hAnsi="GHEA Grapalat"/>
        </w:rPr>
      </w:pPr>
    </w:p>
    <w:p w14:paraId="56BCD34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501E1A6"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43A6024"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E871FD1"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00DC6D7F"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361491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63D309F"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47F3D7B"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14:paraId="306687A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86DED3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C31A2D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7408F0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2BC14F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47C8F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9E2BA4"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3FD06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CEEC4C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EFEBD5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DB25FF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1F174FE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C61495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B46F16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BA71C97"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500741F"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D7383A2"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38DA46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BEA1436"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E162604"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2BD75D1"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295DB14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A66251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BAAB83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2F69879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E83B0DA"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w:t>
      </w:r>
      <w:r w:rsidRPr="009044F1">
        <w:rPr>
          <w:rFonts w:ascii="GHEA Grapalat" w:hAnsi="GHEA Grapalat"/>
        </w:rPr>
        <w:lastRenderedPageBreak/>
        <w:t>заявки</w:t>
      </w:r>
      <w:r w:rsidR="003E40A7">
        <w:rPr>
          <w:rStyle w:val="af6"/>
          <w:rFonts w:ascii="GHEA Grapalat" w:hAnsi="GHEA Grapalat"/>
        </w:rPr>
        <w:footnoteReference w:customMarkFollows="1" w:id="4"/>
        <w:t>6</w:t>
      </w:r>
      <w:r w:rsidRPr="009044F1">
        <w:rPr>
          <w:rFonts w:ascii="GHEA Grapalat" w:hAnsi="GHEA Grapalat"/>
        </w:rPr>
        <w:t xml:space="preserve">. </w:t>
      </w:r>
    </w:p>
    <w:p w14:paraId="1D2484D9" w14:textId="77777777" w:rsidR="00B051BE" w:rsidRPr="009044F1" w:rsidRDefault="00B051BE" w:rsidP="00B46D58">
      <w:pPr>
        <w:widowControl w:val="0"/>
        <w:spacing w:after="160"/>
        <w:jc w:val="center"/>
        <w:rPr>
          <w:rFonts w:ascii="GHEA Grapalat" w:hAnsi="GHEA Grapalat"/>
          <w:b/>
        </w:rPr>
      </w:pPr>
    </w:p>
    <w:p w14:paraId="1D0930C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4A21C9E"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A307B5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10F89D50"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CB7BE56" w14:textId="64878843"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D1001" w:rsidRPr="005D1001">
        <w:rPr>
          <w:rFonts w:ascii="GHEA Grapalat" w:hAnsi="GHEA Grapalat"/>
          <w:sz w:val="24"/>
          <w:szCs w:val="24"/>
        </w:rPr>
        <w:t>запрос котировок</w:t>
      </w:r>
      <w:r w:rsidR="005D1001" w:rsidRPr="00AB0426">
        <w:rPr>
          <w:rFonts w:ascii="GHEA Grapalat" w:hAnsi="GHEA Grapalat"/>
        </w:rPr>
        <w:t>.</w:t>
      </w:r>
    </w:p>
    <w:p w14:paraId="200DAC88" w14:textId="4F7662E7" w:rsidR="00A80ECD" w:rsidRPr="005D1001" w:rsidRDefault="00A80ECD" w:rsidP="008C689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5D1001" w:rsidRPr="005D1001">
        <w:rPr>
          <w:rFonts w:ascii="GHEA Grapalat" w:hAnsi="GHEA Grapalat"/>
          <w:sz w:val="24"/>
          <w:szCs w:val="24"/>
        </w:rPr>
        <w:t xml:space="preserve">Заявки на процедуру необходимо представить в комиссию по адресу " Армения, Ереван. </w:t>
      </w:r>
      <w:proofErr w:type="spellStart"/>
      <w:r w:rsidR="005D1001" w:rsidRPr="005D1001">
        <w:rPr>
          <w:rFonts w:ascii="GHEA Grapalat" w:hAnsi="GHEA Grapalat"/>
          <w:sz w:val="24"/>
          <w:szCs w:val="24"/>
        </w:rPr>
        <w:t>Титоградян</w:t>
      </w:r>
      <w:proofErr w:type="spellEnd"/>
      <w:r w:rsidR="005D1001" w:rsidRPr="005D1001">
        <w:rPr>
          <w:rFonts w:ascii="GHEA Grapalat" w:hAnsi="GHEA Grapalat"/>
          <w:sz w:val="24"/>
          <w:szCs w:val="24"/>
        </w:rPr>
        <w:t xml:space="preserve"> 14/10" не позднее, чем "11։00" часов 7”-го дня с даты опубликования в бюллетене объявления и приглашения на настоящую процедуру.</w:t>
      </w:r>
    </w:p>
    <w:p w14:paraId="47A0953A" w14:textId="2579C5DB"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5D1001" w:rsidRPr="005D1001">
        <w:rPr>
          <w:rFonts w:ascii="GHEA Grapalat" w:hAnsi="GHEA Grapalat"/>
          <w:sz w:val="24"/>
          <w:szCs w:val="24"/>
        </w:rPr>
        <w:t xml:space="preserve">Л. </w:t>
      </w:r>
      <w:r w:rsidR="005D1001">
        <w:rPr>
          <w:rFonts w:ascii="GHEA Grapalat" w:hAnsi="GHEA Grapalat"/>
          <w:sz w:val="24"/>
          <w:szCs w:val="24"/>
        </w:rPr>
        <w:t>Баграмян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689B84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C6F25FB"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6F10CBD9"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7269307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875A0D8"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63A8674B" w14:textId="77777777"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4E8F8681"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7327F008"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14:paraId="5E3055B2"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F5471FD"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14:paraId="65A5FF6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C44F701"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CC4A53F"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F04517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3B5BAC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DCC9814" w14:textId="77777777" w:rsidR="0049655D" w:rsidRDefault="0049655D">
      <w:pPr>
        <w:rPr>
          <w:rFonts w:ascii="GHEA Grapalat" w:hAnsi="GHEA Grapalat"/>
          <w:b/>
        </w:rPr>
      </w:pPr>
    </w:p>
    <w:p w14:paraId="4CF2FAED"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09130C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D087A6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94DED1C"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D8E1D84"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00F42B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47E762A"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287F862"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5509A3F"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03A4A24"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473B063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E6B5715"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6F8A34F"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B9DF000"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50D3C30"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7CAF7F3" w14:textId="77777777" w:rsidR="00FA0E41" w:rsidRPr="009044F1" w:rsidRDefault="00FA0E41" w:rsidP="00B46D58">
      <w:pPr>
        <w:widowControl w:val="0"/>
        <w:spacing w:after="160"/>
        <w:ind w:firstLine="567"/>
        <w:jc w:val="center"/>
        <w:rPr>
          <w:rFonts w:ascii="GHEA Grapalat" w:hAnsi="GHEA Grapalat"/>
          <w:b/>
        </w:rPr>
      </w:pPr>
    </w:p>
    <w:p w14:paraId="6096D827"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15EF36D3"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1516EA49"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B26BDC0"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084A3051" w14:textId="77777777"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lastRenderedPageBreak/>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14:paraId="212C446E" w14:textId="77777777"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14:paraId="3A4A01DC"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4361CDA" w14:textId="77777777"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FDBF6B" w14:textId="77777777" w:rsidR="00C0350C" w:rsidDel="00C0350C" w:rsidRDefault="00C0350C" w:rsidP="00B46D58">
      <w:pPr>
        <w:widowControl w:val="0"/>
        <w:tabs>
          <w:tab w:val="left" w:pos="1134"/>
        </w:tabs>
        <w:spacing w:after="160"/>
        <w:ind w:firstLine="567"/>
        <w:jc w:val="both"/>
        <w:rPr>
          <w:del w:id="4" w:author="Inesa Kocharyan" w:date="2023-07-07T16:35:00Z"/>
          <w:rFonts w:ascii="GHEA Grapalat" w:hAnsi="GHEA Grapalat"/>
        </w:rPr>
      </w:pPr>
    </w:p>
    <w:p w14:paraId="23A55F1D"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1A3E9D1A"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proofErr w:type="spellStart"/>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6F1D9F72"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w:t>
      </w:r>
      <w:proofErr w:type="gramStart"/>
      <w:r w:rsidR="00A41723" w:rsidRPr="00D667DA">
        <w:rPr>
          <w:rFonts w:ascii="GHEA Grapalat" w:hAnsi="GHEA Grapalat"/>
        </w:rPr>
        <w:t>какому либо</w:t>
      </w:r>
      <w:proofErr w:type="gramEnd"/>
      <w:r w:rsidR="00A41723" w:rsidRPr="00D667DA">
        <w:rPr>
          <w:rFonts w:ascii="GHEA Grapalat" w:hAnsi="GHEA Grapalat"/>
        </w:rPr>
        <w:t xml:space="preserve">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7"/>
        <w:t>9</w:t>
      </w:r>
    </w:p>
    <w:p w14:paraId="5E7AD0AC"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28A444D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40F24E6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AB61B16"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 xml:space="preserve">Обеспечение заявки должно быть </w:t>
      </w:r>
      <w:r w:rsidR="009B5257" w:rsidRPr="009044F1">
        <w:rPr>
          <w:rFonts w:ascii="GHEA Grapalat" w:hAnsi="GHEA Grapalat"/>
        </w:rPr>
        <w:t>действительн</w:t>
      </w:r>
      <w:r w:rsidR="009B5257">
        <w:rPr>
          <w:rFonts w:ascii="GHEA Grapalat" w:hAnsi="GHEA Grapalat"/>
        </w:rPr>
        <w:t>ым</w:t>
      </w:r>
      <w:r w:rsidR="009B5257" w:rsidRPr="009044F1">
        <w:rPr>
          <w:rFonts w:ascii="GHEA Grapalat" w:hAnsi="GHEA Grapalat"/>
        </w:rPr>
        <w:t xml:space="preserve"> </w:t>
      </w:r>
      <w:r w:rsidR="006F5184" w:rsidRPr="009044F1">
        <w:rPr>
          <w:rFonts w:ascii="GHEA Grapalat" w:hAnsi="GHEA Grapalat"/>
        </w:rPr>
        <w:t>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w:t>
      </w:r>
      <w:r w:rsidR="009B5257">
        <w:rPr>
          <w:rFonts w:ascii="GHEA Grapalat" w:hAnsi="GHEA Grapalat"/>
        </w:rPr>
        <w:t xml:space="preserve"> </w:t>
      </w:r>
      <w:r w:rsidR="009B5257" w:rsidRPr="009F6BFE">
        <w:rPr>
          <w:rFonts w:ascii="GHEA Grapalat" w:hAnsi="GHEA Grapalat"/>
        </w:rPr>
        <w:t>истечения крайнего срока</w:t>
      </w:r>
      <w:r w:rsidR="006F5184" w:rsidRPr="009044F1">
        <w:rPr>
          <w:rFonts w:ascii="GHEA Grapalat" w:hAnsi="GHEA Grapalat"/>
        </w:rPr>
        <w:t xml:space="preserve"> подачи 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14:paraId="2739DCC8" w14:textId="77777777"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w:t>
      </w:r>
      <w:r w:rsidR="00FA0EEA">
        <w:rPr>
          <w:rFonts w:ascii="GHEA Grapalat" w:hAnsi="GHEA Grapalat"/>
        </w:rPr>
        <w:lastRenderedPageBreak/>
        <w:t xml:space="preserve">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 xml:space="preserve">рабочих дней, следующих за днем возникновения основания для </w:t>
      </w:r>
      <w:proofErr w:type="spellStart"/>
      <w:r w:rsidR="00FA0EEA">
        <w:rPr>
          <w:rFonts w:ascii="GHEA Grapalat" w:hAnsi="GHEA Grapalat"/>
        </w:rPr>
        <w:t>вылаты</w:t>
      </w:r>
      <w:proofErr w:type="spellEnd"/>
      <w:r w:rsidR="00FA0EEA">
        <w:rPr>
          <w:rFonts w:ascii="GHEA Grapalat" w:hAnsi="GHEA Grapalat"/>
        </w:rPr>
        <w:t xml:space="preserve">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14:paraId="71D7AA90"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9B74235"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0673DAAD" w14:textId="77777777" w:rsidR="002626F7" w:rsidRDefault="002626F7" w:rsidP="00B46D58">
      <w:pPr>
        <w:rPr>
          <w:rFonts w:ascii="GHEA Grapalat" w:hAnsi="GHEA Grapalat" w:cs="Sylfaen"/>
        </w:rPr>
      </w:pPr>
    </w:p>
    <w:p w14:paraId="2598D639"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35F0519" w14:textId="3FBEB54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5D1001">
        <w:rPr>
          <w:rFonts w:ascii="GHEA Grapalat" w:hAnsi="GHEA Grapalat"/>
          <w:sz w:val="24"/>
          <w:szCs w:val="24"/>
        </w:rPr>
        <w:t>7</w:t>
      </w:r>
      <w:r w:rsidRPr="009044F1">
        <w:rPr>
          <w:rFonts w:ascii="GHEA Grapalat" w:hAnsi="GHEA Grapalat"/>
          <w:sz w:val="24"/>
          <w:szCs w:val="24"/>
        </w:rPr>
        <w:t>"-ый день в "</w:t>
      </w:r>
      <w:r w:rsidR="005D1001">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F53795C"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606379D7"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6346088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0C1A0E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F455A95"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52B10296"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BD031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D2C77F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3E02830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w:t>
      </w:r>
      <w:r w:rsidR="00550A62">
        <w:rPr>
          <w:rFonts w:ascii="GHEA Grapalat" w:hAnsi="GHEA Grapalat"/>
        </w:rPr>
        <w:lastRenderedPageBreak/>
        <w:t xml:space="preserve">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0168ECD9"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15303BF"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14:paraId="58C371BB"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5CEEF2E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6"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55E87F1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360C85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2F348F0"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A41FF0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E148DF" w14:textId="77777777" w:rsidR="00D64A0E" w:rsidRDefault="009B6D58" w:rsidP="00D64A0E">
      <w:pPr>
        <w:pStyle w:val="norm"/>
        <w:widowControl w:val="0"/>
        <w:tabs>
          <w:tab w:val="left" w:pos="1134"/>
        </w:tabs>
        <w:spacing w:after="160" w:line="240" w:lineRule="auto"/>
        <w:ind w:firstLine="567"/>
        <w:rPr>
          <w:ins w:id="7"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7DB5559F"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A2A0F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A05BBE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79078CFF"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1B91649"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498CDE8"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51FF987"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xml:space="preserve">.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6B4650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1943467"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DAB271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A085940"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D54E4A9"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CD4FD44"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w:t>
      </w:r>
      <w:r w:rsidR="0052468C" w:rsidRPr="00551FD6">
        <w:rPr>
          <w:rFonts w:ascii="GHEA Grapalat" w:hAnsi="GHEA Grapalat"/>
        </w:rPr>
        <w:lastRenderedPageBreak/>
        <w:t>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204D353"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7E2BE4C6"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4F48706" w14:textId="77777777" w:rsidR="00B24E4B" w:rsidRDefault="00B24E4B" w:rsidP="00B24E4B">
      <w:pPr>
        <w:pStyle w:val="aff"/>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63ECDE33"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11152F75"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74CA68AD"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 xml:space="preserve">бстоятельство, предусмотренное в пункте 8.8.1 части 1 настоящего приглашения, не считается нарушением обязательств, взятых в рамках процесса </w:t>
      </w:r>
      <w:r w:rsidRPr="00671189">
        <w:rPr>
          <w:rFonts w:ascii="GHEA Grapalat" w:hAnsi="GHEA Grapalat" w:cs="Sylfaen"/>
        </w:rPr>
        <w:lastRenderedPageBreak/>
        <w:t>закупки.</w:t>
      </w:r>
    </w:p>
    <w:p w14:paraId="141EB880" w14:textId="77777777" w:rsidR="003822FA" w:rsidRDefault="003822FA" w:rsidP="00B46D58">
      <w:pPr>
        <w:widowControl w:val="0"/>
        <w:tabs>
          <w:tab w:val="left" w:pos="1276"/>
        </w:tabs>
        <w:spacing w:after="160"/>
        <w:ind w:firstLine="567"/>
        <w:jc w:val="both"/>
        <w:rPr>
          <w:rFonts w:ascii="GHEA Grapalat" w:hAnsi="GHEA Grapalat"/>
        </w:rPr>
      </w:pPr>
    </w:p>
    <w:p w14:paraId="7998BF8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3F833E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3ECC013"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C915C8F"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F98DAF9"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6157A91"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14:paraId="110BED1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 xml:space="preserve">признается </w:t>
      </w:r>
      <w:proofErr w:type="gramStart"/>
      <w:r w:rsidR="005F2F3B" w:rsidRPr="008C0D41">
        <w:rPr>
          <w:rFonts w:ascii="GHEA Grapalat" w:hAnsi="GHEA Grapalat"/>
        </w:rPr>
        <w:t>участник</w:t>
      </w:r>
      <w:proofErr w:type="gramEnd"/>
      <w:r w:rsidR="005F2F3B" w:rsidRPr="008C0D41">
        <w:rPr>
          <w:rFonts w:ascii="GHEA Grapalat" w:hAnsi="GHEA Grapalat"/>
        </w:rPr>
        <w:t xml:space="preserve">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1941C3F"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A0C64E4"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9044F1">
        <w:rPr>
          <w:rFonts w:ascii="GHEA Grapalat" w:hAnsi="GHEA Grapalat"/>
          <w:sz w:val="24"/>
          <w:szCs w:val="24"/>
        </w:rPr>
        <w:lastRenderedPageBreak/>
        <w:t>действительности, то заявка этого участника отклоняется.</w:t>
      </w:r>
    </w:p>
    <w:p w14:paraId="48876E06"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0E94A4F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7884CF9"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2FDD8BB"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F70438B"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0DBFB85"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24CF6DC"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A70BB8"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C797BB8" w14:textId="77777777" w:rsidR="00B47535" w:rsidRDefault="00B47535">
      <w:pPr>
        <w:rPr>
          <w:rFonts w:ascii="GHEA Grapalat" w:hAnsi="GHEA Grapalat"/>
          <w:b/>
        </w:rPr>
      </w:pPr>
      <w:r>
        <w:rPr>
          <w:rFonts w:ascii="GHEA Grapalat" w:hAnsi="GHEA Grapalat"/>
          <w:b/>
        </w:rPr>
        <w:br w:type="page"/>
      </w:r>
    </w:p>
    <w:p w14:paraId="0B8C259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1A8A494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628F5B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2C6742A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075AE7B"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0DB3710A"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80443A2"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16A35DC5"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1450FFB9"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26F15AE"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lastRenderedPageBreak/>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7A9F73E6"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22E2788"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AF693E"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17654B63"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2409E2F8"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A54FAF1"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192BC7E5"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FA05596"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05003A95"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74D4067F"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50A21F6"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70C59C87"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6812CFCA" w14:textId="77777777"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14:paraId="34BA7630" w14:textId="77777777"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14:paraId="7054E84D"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460BC26"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14:paraId="0E1EC01F"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4CBD0F39"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0BFDCCC3"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w:t>
      </w:r>
      <w:r w:rsidR="00030D40" w:rsidRPr="009044F1">
        <w:rPr>
          <w:rFonts w:ascii="GHEA Grapalat" w:hAnsi="GHEA Grapalat"/>
        </w:rPr>
        <w:lastRenderedPageBreak/>
        <w:t xml:space="preserve">взятых на себя по заключенному </w:t>
      </w:r>
      <w:r w:rsidR="00DC30CC">
        <w:rPr>
          <w:rFonts w:ascii="GHEA Grapalat" w:hAnsi="GHEA Grapalat"/>
        </w:rPr>
        <w:t>договору.</w:t>
      </w:r>
    </w:p>
    <w:p w14:paraId="22A4FA2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E1D958B"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3FFEB423"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295176DC"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549AF16" w14:textId="77777777" w:rsidR="001075CA" w:rsidRDefault="001075CA" w:rsidP="001075CA">
      <w:pPr>
        <w:widowControl w:val="0"/>
        <w:tabs>
          <w:tab w:val="left" w:pos="1134"/>
        </w:tabs>
        <w:spacing w:after="160"/>
        <w:ind w:firstLine="567"/>
        <w:jc w:val="both"/>
        <w:rPr>
          <w:ins w:id="10"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66CEBEAC"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возникновения основания возврата </w:t>
      </w:r>
      <w:proofErr w:type="gramStart"/>
      <w:r w:rsidR="00173318" w:rsidRPr="00C87B61">
        <w:rPr>
          <w:rFonts w:ascii="GHEA Grapalat" w:hAnsi="GHEA Grapalat"/>
        </w:rPr>
        <w:t>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14:paraId="2475CAF7"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55F83095"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D6CAF94"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3D988660" w14:textId="77777777" w:rsidR="00D70281" w:rsidRDefault="00D70281" w:rsidP="001075CA">
      <w:pPr>
        <w:widowControl w:val="0"/>
        <w:tabs>
          <w:tab w:val="left" w:pos="1134"/>
        </w:tabs>
        <w:spacing w:after="160"/>
        <w:ind w:firstLine="567"/>
        <w:jc w:val="both"/>
        <w:rPr>
          <w:rFonts w:ascii="GHEA Grapalat" w:hAnsi="GHEA Grapalat"/>
        </w:rPr>
      </w:pPr>
    </w:p>
    <w:p w14:paraId="1F67E0E7"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6F2BB117" w14:textId="77777777" w:rsidR="00362FEF" w:rsidRDefault="00362FEF">
      <w:pPr>
        <w:rPr>
          <w:rFonts w:ascii="GHEA Grapalat" w:hAnsi="GHEA Grapalat" w:cs="Sylfaen"/>
        </w:rPr>
      </w:pPr>
      <w:r>
        <w:rPr>
          <w:rFonts w:ascii="GHEA Grapalat" w:hAnsi="GHEA Grapalat" w:cs="Sylfaen"/>
        </w:rPr>
        <w:br w:type="page"/>
      </w:r>
    </w:p>
    <w:p w14:paraId="7A35C1E1"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B5BBEC2"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9B21995" w14:textId="77777777" w:rsidR="003D5CAF" w:rsidRPr="009044F1" w:rsidRDefault="003D5CAF" w:rsidP="005066AC">
      <w:pPr>
        <w:rPr>
          <w:rFonts w:ascii="GHEA Grapalat" w:hAnsi="GHEA Grapalat" w:cs="Arial"/>
          <w:b/>
        </w:rPr>
      </w:pPr>
    </w:p>
    <w:p w14:paraId="108C1B69"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A043A0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F33D3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14:paraId="423EDF6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10C905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A0A15FF"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FFAC0E9" w14:textId="77777777" w:rsidR="00C54730" w:rsidRPr="00182C2E" w:rsidRDefault="00C54730" w:rsidP="00C54730">
      <w:pPr>
        <w:jc w:val="center"/>
        <w:rPr>
          <w:rFonts w:ascii="GHEA Grapalat" w:hAnsi="GHEA Grapalat"/>
          <w:b/>
        </w:rPr>
      </w:pPr>
    </w:p>
    <w:p w14:paraId="61C797D0"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117F95A" w14:textId="77777777" w:rsidR="00C54730" w:rsidRPr="00182C2E" w:rsidRDefault="00C54730" w:rsidP="00C54730">
      <w:pPr>
        <w:jc w:val="center"/>
        <w:rPr>
          <w:rFonts w:ascii="GHEA Grapalat" w:hAnsi="GHEA Grapalat"/>
          <w:b/>
        </w:rPr>
      </w:pPr>
    </w:p>
    <w:p w14:paraId="4FC5D606"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73B08655"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61E6922"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67B419BC"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34C4014"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0B56C9">
        <w:rPr>
          <w:rFonts w:ascii="GHEA Grapalat" w:hAnsi="GHEA Grapalat"/>
        </w:rPr>
        <w:lastRenderedPageBreak/>
        <w:t>календарных дней.</w:t>
      </w:r>
    </w:p>
    <w:p w14:paraId="1F42FFA2"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8559E7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7ACA64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572C47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EE89DB7"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CF75936"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8263D64"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E0DF7D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8E932F7"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5551B5A"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D071BA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4BC5B84"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90F90D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535A484"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5F505D7"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3EDD12F"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57EEE3D"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61865ECB"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EF7A4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03291D1"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F10D65E"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3FCAD04" w14:textId="77777777" w:rsidR="00AE679C" w:rsidRPr="009044F1" w:rsidRDefault="00AE679C" w:rsidP="00B46D58">
      <w:pPr>
        <w:widowControl w:val="0"/>
        <w:spacing w:after="160"/>
        <w:jc w:val="center"/>
        <w:rPr>
          <w:rFonts w:ascii="GHEA Grapalat" w:hAnsi="GHEA Grapalat" w:cs="Sylfaen"/>
          <w:b/>
        </w:rPr>
      </w:pPr>
    </w:p>
    <w:p w14:paraId="0F863644" w14:textId="77777777" w:rsidR="004373E3" w:rsidRDefault="004373E3" w:rsidP="00B46D58">
      <w:pPr>
        <w:rPr>
          <w:rFonts w:ascii="GHEA Grapalat" w:hAnsi="GHEA Grapalat"/>
          <w:b/>
        </w:rPr>
      </w:pPr>
      <w:r>
        <w:rPr>
          <w:rFonts w:ascii="GHEA Grapalat" w:hAnsi="GHEA Grapalat"/>
          <w:b/>
        </w:rPr>
        <w:br w:type="page"/>
      </w:r>
    </w:p>
    <w:p w14:paraId="2ADC90F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6AB136E7" w14:textId="77777777" w:rsidR="008842CE" w:rsidRPr="00374F4A" w:rsidRDefault="008842CE" w:rsidP="00B46D58">
      <w:pPr>
        <w:widowControl w:val="0"/>
        <w:spacing w:after="160"/>
        <w:jc w:val="center"/>
        <w:rPr>
          <w:rFonts w:ascii="GHEA Grapalat" w:hAnsi="GHEA Grapalat"/>
          <w:b/>
        </w:rPr>
      </w:pPr>
    </w:p>
    <w:p w14:paraId="2B943574" w14:textId="28949A4A"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1001" w:rsidRPr="005D1001">
        <w:rPr>
          <w:rFonts w:ascii="GHEA Grapalat" w:hAnsi="GHEA Grapalat"/>
          <w:b/>
        </w:rPr>
        <w:t>ЗАПРОС КОТИРОВОК</w:t>
      </w:r>
    </w:p>
    <w:p w14:paraId="6FD36E71" w14:textId="77777777" w:rsidR="00096865" w:rsidRPr="009044F1" w:rsidRDefault="00096865" w:rsidP="00B46D58">
      <w:pPr>
        <w:widowControl w:val="0"/>
        <w:spacing w:after="160"/>
        <w:jc w:val="center"/>
        <w:rPr>
          <w:rFonts w:ascii="GHEA Grapalat" w:hAnsi="GHEA Grapalat"/>
        </w:rPr>
      </w:pPr>
    </w:p>
    <w:p w14:paraId="1D40D3F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B0FBE2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5FEFD2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2431F08"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40A4988" w14:textId="77777777" w:rsidR="008F15B9" w:rsidRDefault="008F15B9" w:rsidP="00B46D58">
      <w:pPr>
        <w:widowControl w:val="0"/>
        <w:spacing w:after="160"/>
        <w:jc w:val="center"/>
        <w:rPr>
          <w:rFonts w:ascii="GHEA Grapalat" w:hAnsi="GHEA Grapalat"/>
          <w:b/>
        </w:rPr>
      </w:pPr>
    </w:p>
    <w:p w14:paraId="19B38ECC" w14:textId="77777777" w:rsidR="008F15B9" w:rsidRDefault="008F15B9" w:rsidP="00B46D58">
      <w:pPr>
        <w:widowControl w:val="0"/>
        <w:spacing w:after="160"/>
        <w:jc w:val="center"/>
        <w:rPr>
          <w:rFonts w:ascii="GHEA Grapalat" w:hAnsi="GHEA Grapalat"/>
          <w:b/>
        </w:rPr>
      </w:pPr>
    </w:p>
    <w:p w14:paraId="1879D7E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55D0181"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2C0F6F0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67225B98"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C20B514"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DCF9874"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14:paraId="20189254"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14:paraId="69B2617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B5271AA"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4DF79A0"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2C49B423"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90615B"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F3B435"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7B55080D"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822E0C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D15BD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61D8D4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6C283F0"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5F4C542B" w14:textId="77777777" w:rsidR="00ED59E0" w:rsidRDefault="00ED59E0" w:rsidP="00B46D58">
      <w:pPr>
        <w:widowControl w:val="0"/>
        <w:tabs>
          <w:tab w:val="left" w:pos="1134"/>
        </w:tabs>
        <w:spacing w:after="160"/>
        <w:ind w:firstLine="567"/>
        <w:jc w:val="both"/>
        <w:rPr>
          <w:rFonts w:ascii="GHEA Grapalat" w:hAnsi="GHEA Grapalat"/>
        </w:rPr>
      </w:pPr>
    </w:p>
    <w:p w14:paraId="0E45E87D" w14:textId="77777777" w:rsidR="00ED59E0" w:rsidRDefault="00ED59E0" w:rsidP="00B46D58">
      <w:pPr>
        <w:widowControl w:val="0"/>
        <w:tabs>
          <w:tab w:val="left" w:pos="1134"/>
        </w:tabs>
        <w:spacing w:after="160"/>
        <w:ind w:firstLine="567"/>
        <w:jc w:val="both"/>
        <w:rPr>
          <w:rFonts w:ascii="GHEA Grapalat" w:hAnsi="GHEA Grapalat"/>
        </w:rPr>
      </w:pPr>
    </w:p>
    <w:p w14:paraId="2AF4C859" w14:textId="77777777" w:rsidR="00ED59E0" w:rsidRPr="00E267E5" w:rsidRDefault="00ED59E0" w:rsidP="00B46D58">
      <w:pPr>
        <w:widowControl w:val="0"/>
        <w:tabs>
          <w:tab w:val="left" w:pos="1134"/>
        </w:tabs>
        <w:spacing w:after="160"/>
        <w:ind w:firstLine="567"/>
        <w:jc w:val="both"/>
        <w:rPr>
          <w:rFonts w:ascii="GHEA Grapalat" w:hAnsi="GHEA Grapalat"/>
        </w:rPr>
      </w:pPr>
    </w:p>
    <w:p w14:paraId="0BB6B60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B711CA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D64254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5F6F81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E97BE3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E69A24C" w14:textId="7638E2AE" w:rsidR="00B2572B" w:rsidRPr="005D1001" w:rsidRDefault="00B2572B" w:rsidP="005D1001">
      <w:pPr>
        <w:pStyle w:val="a3"/>
        <w:widowControl w:val="0"/>
        <w:spacing w:after="160" w:line="240" w:lineRule="auto"/>
        <w:ind w:firstLine="0"/>
        <w:jc w:val="right"/>
        <w:rPr>
          <w:rFonts w:ascii="GHEA Grapalat" w:hAnsi="GHEA Grapalat"/>
          <w:i w:val="0"/>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D1001" w:rsidRPr="005D1001">
        <w:rPr>
          <w:rFonts w:ascii="GHEA Grapalat" w:hAnsi="GHEA Grapalat"/>
          <w:b/>
          <w:sz w:val="24"/>
          <w:szCs w:val="24"/>
        </w:rPr>
        <w:t>ДБПААК-ГААПДЗБ-25/2-В</w:t>
      </w:r>
    </w:p>
    <w:p w14:paraId="0583EE51" w14:textId="77777777" w:rsidR="00B2572B" w:rsidRPr="00374F4A" w:rsidRDefault="00B2572B" w:rsidP="00B46D58">
      <w:pPr>
        <w:widowControl w:val="0"/>
        <w:spacing w:after="120"/>
        <w:jc w:val="center"/>
        <w:rPr>
          <w:rFonts w:ascii="GHEA Grapalat" w:hAnsi="GHEA Grapalat" w:cs="Sylfaen"/>
          <w:b/>
        </w:rPr>
      </w:pPr>
    </w:p>
    <w:p w14:paraId="315A4F73"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70A6C731"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49348987" w14:textId="77777777" w:rsidR="00B2572B" w:rsidRPr="00374F4A" w:rsidRDefault="00B2572B" w:rsidP="00B46D58">
      <w:pPr>
        <w:widowControl w:val="0"/>
        <w:spacing w:after="120"/>
        <w:jc w:val="center"/>
        <w:rPr>
          <w:rFonts w:ascii="GHEA Grapalat" w:hAnsi="GHEA Grapalat"/>
        </w:rPr>
      </w:pPr>
    </w:p>
    <w:p w14:paraId="7F8CDB14"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9BD82B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64C17B8"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036D000"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38A9EEC" w14:textId="77777777" w:rsidR="005D1001" w:rsidRPr="009044F1" w:rsidRDefault="00374F4A" w:rsidP="005D1001">
      <w:pPr>
        <w:pStyle w:val="a3"/>
        <w:widowControl w:val="0"/>
        <w:spacing w:after="160" w:line="240" w:lineRule="auto"/>
        <w:ind w:firstLine="0"/>
        <w:jc w:val="center"/>
        <w:rPr>
          <w:rFonts w:ascii="GHEA Grapalat" w:hAnsi="GHEA Grapalat"/>
          <w:i w:val="0"/>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11D667E5" w14:textId="47FF8F90" w:rsidR="00374F4A" w:rsidRPr="00BD0FD1" w:rsidRDefault="00374F4A" w:rsidP="00B46D58">
      <w:pPr>
        <w:jc w:val="both"/>
        <w:rPr>
          <w:rFonts w:ascii="GHEA Grapalat" w:hAnsi="GHEA Grapalat" w:cs="Sylfaen"/>
        </w:rPr>
      </w:pPr>
    </w:p>
    <w:p w14:paraId="695C722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A93A08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C821F8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70058A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355097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0598A3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618A50C" w14:textId="77777777" w:rsidR="000612B9" w:rsidRDefault="000612B9" w:rsidP="00B46D58">
      <w:pPr>
        <w:jc w:val="both"/>
        <w:rPr>
          <w:rFonts w:ascii="GHEA Grapalat" w:hAnsi="GHEA Grapalat"/>
        </w:rPr>
      </w:pPr>
    </w:p>
    <w:p w14:paraId="6A807CF9"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5E473E7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E34252F" w14:textId="77777777" w:rsidR="000612B9" w:rsidRDefault="000612B9" w:rsidP="00B46D58">
      <w:pPr>
        <w:jc w:val="both"/>
        <w:rPr>
          <w:rFonts w:ascii="GHEA Grapalat" w:hAnsi="GHEA Grapalat"/>
        </w:rPr>
      </w:pPr>
    </w:p>
    <w:p w14:paraId="618360A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81ED15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151A9B5" w14:textId="77777777" w:rsidR="00B138F3" w:rsidRDefault="00B138F3" w:rsidP="00B46D58">
      <w:pPr>
        <w:jc w:val="both"/>
        <w:rPr>
          <w:rFonts w:ascii="GHEA Grapalat" w:hAnsi="GHEA Grapalat"/>
        </w:rPr>
      </w:pPr>
    </w:p>
    <w:p w14:paraId="54E859F2"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0CF86E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47764FF" w14:textId="77777777" w:rsidR="00B138F3" w:rsidRDefault="00B138F3" w:rsidP="00F96993">
      <w:pPr>
        <w:jc w:val="both"/>
        <w:rPr>
          <w:rFonts w:ascii="GHEA Grapalat" w:hAnsi="GHEA Grapalat"/>
        </w:rPr>
      </w:pPr>
    </w:p>
    <w:p w14:paraId="536A681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42767C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6C55D6A" w14:textId="77777777" w:rsidR="00B16483" w:rsidRDefault="00B16483" w:rsidP="00F96993">
      <w:pPr>
        <w:jc w:val="both"/>
        <w:rPr>
          <w:rFonts w:ascii="GHEA Grapalat" w:hAnsi="GHEA Grapalat"/>
          <w:sz w:val="18"/>
          <w:szCs w:val="18"/>
        </w:rPr>
      </w:pPr>
    </w:p>
    <w:p w14:paraId="3C9D8BB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305CE0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0BD1D76" w14:textId="77777777" w:rsidR="00B16483" w:rsidRPr="00D3436F" w:rsidRDefault="00B16483" w:rsidP="00B16483">
      <w:pPr>
        <w:tabs>
          <w:tab w:val="left" w:pos="7371"/>
        </w:tabs>
        <w:spacing w:after="160"/>
        <w:ind w:left="3544" w:firstLine="3"/>
        <w:jc w:val="both"/>
        <w:rPr>
          <w:rFonts w:ascii="GHEA Grapalat" w:hAnsi="GHEA Grapalat"/>
          <w:sz w:val="16"/>
        </w:rPr>
      </w:pPr>
    </w:p>
    <w:p w14:paraId="421FFF93"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609C94B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20273B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31F277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3D3B2D7F" w14:textId="77777777" w:rsidR="009E1F0A" w:rsidRPr="004F23CF" w:rsidRDefault="009E1F0A" w:rsidP="009E1F0A">
      <w:pPr>
        <w:rPr>
          <w:rFonts w:ascii="GHEA Grapalat" w:hAnsi="GHEA Grapalat"/>
          <w:i/>
          <w:sz w:val="16"/>
          <w:vertAlign w:val="superscript"/>
          <w:lang w:val="es-ES"/>
        </w:rPr>
      </w:pPr>
    </w:p>
    <w:p w14:paraId="1C7D3725" w14:textId="77777777" w:rsidR="005D1001" w:rsidRPr="009044F1" w:rsidRDefault="009E1F0A" w:rsidP="005D1001">
      <w:pPr>
        <w:pStyle w:val="a3"/>
        <w:widowControl w:val="0"/>
        <w:spacing w:after="160" w:line="240" w:lineRule="auto"/>
        <w:ind w:firstLine="0"/>
        <w:jc w:val="center"/>
        <w:rPr>
          <w:rFonts w:ascii="GHEA Grapalat" w:hAnsi="GHEA Grapalat"/>
          <w:i w:val="0"/>
          <w:sz w:val="24"/>
          <w:szCs w:val="24"/>
        </w:rPr>
      </w:pPr>
      <w:r w:rsidRPr="004F23CF">
        <w:rPr>
          <w:rFonts w:ascii="GHEA Grapalat" w:hAnsi="GHEA Grapalat"/>
          <w:lang w:val="hy-AM"/>
        </w:rPr>
        <w:t>лица</w:t>
      </w:r>
      <w:r w:rsidRPr="004F23CF">
        <w:rPr>
          <w:rFonts w:ascii="GHEA Grapalat" w:hAnsi="GHEA Grapalat" w:cs="Arial"/>
          <w:lang w:val="es-ES"/>
        </w:rPr>
        <w:t xml:space="preserve"> </w:t>
      </w:r>
      <w:r w:rsidRPr="004F23CF">
        <w:rPr>
          <w:rFonts w:ascii="GHEA Grapalat" w:hAnsi="GHEA Grapalat" w:cs="Arial"/>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lang w:val="hy-AM"/>
        </w:rPr>
        <w:t xml:space="preserve">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224D2C5E" w14:textId="0AB9459C" w:rsidR="009E1F0A" w:rsidRPr="004F23CF" w:rsidRDefault="009E1F0A" w:rsidP="009E1F0A">
      <w:pPr>
        <w:rPr>
          <w:rFonts w:ascii="GHEA Grapalat" w:hAnsi="GHEA Grapalat" w:cs="Sylfaen"/>
          <w:sz w:val="20"/>
          <w:lang w:val="hy-AM"/>
        </w:rPr>
      </w:pPr>
      <w:proofErr w:type="gramStart"/>
      <w:r w:rsidRPr="004F23CF">
        <w:rPr>
          <w:rFonts w:ascii="GHEA Grapalat" w:hAnsi="GHEA Grapalat"/>
          <w:color w:val="000000" w:themeColor="text1"/>
        </w:rPr>
        <w:lastRenderedPageBreak/>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proofErr w:type="gramEnd"/>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5ABD3B7"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2BE5C47C"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F9AF2" w14:textId="77777777"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 </w:t>
      </w:r>
      <w:proofErr w:type="spellStart"/>
      <w:r w:rsidRPr="00AF791F">
        <w:rPr>
          <w:rFonts w:ascii="GHEA Grapalat" w:hAnsi="GHEA Grapalat"/>
        </w:rPr>
        <w:t>BMAPDzB</w:t>
      </w:r>
      <w:proofErr w:type="spellEnd"/>
      <w:r w:rsidRPr="00AF791F">
        <w:rPr>
          <w:rFonts w:ascii="GHEA Grapalat" w:hAnsi="GHEA Grapalat"/>
        </w:rPr>
        <w:t xml:space="preserve"> ---/---"*</w:t>
      </w:r>
    </w:p>
    <w:p w14:paraId="73D7FDD8"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40322FB2"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605C8C9D"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98B51C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0CD2AF7"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9F6203E"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23FD48D"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5C9D987" w14:textId="77777777" w:rsidR="006B3E56" w:rsidRDefault="006B3E56" w:rsidP="00B46D58">
      <w:pPr>
        <w:widowControl w:val="0"/>
        <w:spacing w:after="160"/>
        <w:jc w:val="both"/>
        <w:rPr>
          <w:ins w:id="1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BAABB47"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FDF6537"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483AC154"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11177EE6" w14:textId="77777777" w:rsidR="00923711" w:rsidRDefault="00923711">
      <w:pPr>
        <w:rPr>
          <w:rFonts w:ascii="GHEA Grapalat" w:hAnsi="GHEA Grapalat"/>
        </w:rPr>
      </w:pPr>
    </w:p>
    <w:p w14:paraId="4D6BE6B1" w14:textId="77777777" w:rsidR="00110534" w:rsidRDefault="00F36AD3" w:rsidP="00B46D58">
      <w:pPr>
        <w:jc w:val="both"/>
        <w:rPr>
          <w:rFonts w:ascii="GHEA Grapalat" w:hAnsi="GHEA Grapalat"/>
        </w:rPr>
      </w:pPr>
      <w:r>
        <w:rPr>
          <w:rFonts w:ascii="GHEA Grapalat" w:hAnsi="GHEA Grapalat"/>
        </w:rPr>
        <w:t xml:space="preserve"> </w:t>
      </w:r>
    </w:p>
    <w:p w14:paraId="3F7DE36D"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B8A9F3E"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00BF4C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15BA3550" w14:textId="77777777" w:rsidR="00F855BB" w:rsidRDefault="00F855BB" w:rsidP="00B46D58">
      <w:pPr>
        <w:tabs>
          <w:tab w:val="left" w:pos="7371"/>
        </w:tabs>
        <w:spacing w:after="160"/>
        <w:ind w:left="3544" w:firstLine="3"/>
        <w:jc w:val="both"/>
        <w:rPr>
          <w:rFonts w:ascii="GHEA Grapalat" w:hAnsi="GHEA Grapalat"/>
          <w:sz w:val="16"/>
          <w:lang w:val="hy-AM"/>
        </w:rPr>
      </w:pPr>
    </w:p>
    <w:p w14:paraId="239BE866"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F2F5C95" w14:textId="77777777" w:rsidR="006B3E56" w:rsidRPr="00D3436F" w:rsidRDefault="006B3E56" w:rsidP="00B46D58">
      <w:pPr>
        <w:tabs>
          <w:tab w:val="left" w:pos="7371"/>
        </w:tabs>
        <w:spacing w:after="160"/>
        <w:ind w:left="3544" w:firstLine="3"/>
        <w:jc w:val="both"/>
        <w:rPr>
          <w:rFonts w:ascii="GHEA Grapalat" w:hAnsi="GHEA Grapalat"/>
          <w:sz w:val="16"/>
        </w:rPr>
      </w:pPr>
    </w:p>
    <w:p w14:paraId="46FF9D90" w14:textId="77777777" w:rsidR="006B3E56" w:rsidRPr="00770B03" w:rsidRDefault="006B3E56" w:rsidP="00B46D58">
      <w:pPr>
        <w:tabs>
          <w:tab w:val="left" w:pos="7371"/>
        </w:tabs>
        <w:spacing w:after="160"/>
        <w:ind w:left="3544" w:firstLine="3"/>
        <w:jc w:val="both"/>
        <w:rPr>
          <w:rFonts w:ascii="GHEA Grapalat" w:hAnsi="GHEA Grapalat"/>
          <w:sz w:val="16"/>
        </w:rPr>
      </w:pPr>
    </w:p>
    <w:p w14:paraId="574C8A8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E6C6359"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2C072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1C2BE1"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ECC2B1B" w14:textId="77777777" w:rsidR="00123294" w:rsidRDefault="00123294" w:rsidP="00B46D58">
      <w:pPr>
        <w:rPr>
          <w:rFonts w:ascii="GHEA Grapalat" w:hAnsi="GHEA Grapalat"/>
          <w:b/>
        </w:rPr>
      </w:pPr>
      <w:r>
        <w:rPr>
          <w:rFonts w:ascii="GHEA Grapalat" w:hAnsi="GHEA Grapalat"/>
          <w:b/>
        </w:rPr>
        <w:br w:type="page"/>
      </w:r>
    </w:p>
    <w:p w14:paraId="799E98E0" w14:textId="77777777" w:rsidR="00B048B2" w:rsidRDefault="00B048B2" w:rsidP="00B46D58">
      <w:pPr>
        <w:rPr>
          <w:rFonts w:ascii="GHEA Grapalat" w:hAnsi="GHEA Grapalat"/>
          <w:b/>
        </w:rPr>
      </w:pPr>
    </w:p>
    <w:p w14:paraId="545BC322" w14:textId="77777777" w:rsidR="00D043C1" w:rsidRPr="009044F1" w:rsidRDefault="00D043C1" w:rsidP="005D100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183CC57" w14:textId="77777777" w:rsidR="005D1001" w:rsidRPr="009044F1" w:rsidRDefault="00D043C1" w:rsidP="005D1001">
      <w:pPr>
        <w:pStyle w:val="a3"/>
        <w:widowControl w:val="0"/>
        <w:spacing w:after="160" w:line="240" w:lineRule="auto"/>
        <w:ind w:firstLine="0"/>
        <w:jc w:val="right"/>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5F59CFA2" w14:textId="3842DFE7" w:rsidR="00D043C1" w:rsidRPr="009044F1" w:rsidRDefault="00D043C1" w:rsidP="00D043C1">
      <w:pPr>
        <w:pStyle w:val="31"/>
        <w:widowControl w:val="0"/>
        <w:spacing w:after="160" w:line="240" w:lineRule="auto"/>
        <w:jc w:val="right"/>
        <w:rPr>
          <w:rFonts w:ascii="GHEA Grapalat" w:hAnsi="GHEA Grapalat" w:cs="Arial"/>
          <w:b/>
          <w:sz w:val="24"/>
          <w:szCs w:val="24"/>
        </w:rPr>
      </w:pPr>
    </w:p>
    <w:p w14:paraId="137F635B" w14:textId="77777777" w:rsidR="00D043C1" w:rsidRPr="009044F1" w:rsidRDefault="00D043C1" w:rsidP="00D043C1">
      <w:pPr>
        <w:widowControl w:val="0"/>
        <w:spacing w:after="160"/>
        <w:ind w:left="567" w:right="565"/>
        <w:jc w:val="center"/>
        <w:rPr>
          <w:rFonts w:ascii="GHEA Grapalat" w:hAnsi="GHEA Grapalat"/>
          <w:b/>
        </w:rPr>
      </w:pPr>
    </w:p>
    <w:p w14:paraId="191343F2"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3226300"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293CA070"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15E3AD53"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5A7D0B50"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F482EE0" w14:textId="77777777" w:rsidR="005D1001" w:rsidRPr="009044F1" w:rsidRDefault="00D043C1" w:rsidP="005D100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rPr>
        <w:t xml:space="preserve">рамках открытого конкурса 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0A27E4D1" w14:textId="3F3B2FC0"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1514BB7" w14:textId="77777777" w:rsidTr="00FF3F2A">
        <w:tc>
          <w:tcPr>
            <w:tcW w:w="1042" w:type="dxa"/>
            <w:vMerge w:val="restart"/>
            <w:vAlign w:val="center"/>
          </w:tcPr>
          <w:p w14:paraId="3781D6DB" w14:textId="77777777" w:rsidR="00EE1022" w:rsidRDefault="00EE1022" w:rsidP="00FF3F2A">
            <w:pPr>
              <w:widowControl w:val="0"/>
              <w:jc w:val="center"/>
              <w:rPr>
                <w:rFonts w:ascii="GHEA Grapalat" w:hAnsi="GHEA Grapalat"/>
                <w:b/>
                <w:sz w:val="20"/>
                <w:szCs w:val="20"/>
              </w:rPr>
            </w:pPr>
          </w:p>
          <w:p w14:paraId="0B1C5A7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9C8397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410E79A" w14:textId="77777777" w:rsidTr="000811C1">
        <w:trPr>
          <w:trHeight w:val="696"/>
        </w:trPr>
        <w:tc>
          <w:tcPr>
            <w:tcW w:w="1042" w:type="dxa"/>
            <w:vMerge/>
            <w:vAlign w:val="center"/>
          </w:tcPr>
          <w:p w14:paraId="56D2A23E"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69A6FA9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45E94DE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25F3E5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AE83147"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78B7532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BFEABC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32E5DB7F" w14:textId="77777777" w:rsidTr="00FF3F2A">
        <w:tc>
          <w:tcPr>
            <w:tcW w:w="1042" w:type="dxa"/>
          </w:tcPr>
          <w:p w14:paraId="7791F7E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5DF53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380D06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FC7638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42B5D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D460976"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720D221" w14:textId="77777777" w:rsidTr="00FF3F2A">
        <w:tc>
          <w:tcPr>
            <w:tcW w:w="1042" w:type="dxa"/>
          </w:tcPr>
          <w:p w14:paraId="372252B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ACBACB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2AEB75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73BC2E9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15533FB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5C08E53"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C09E790" w14:textId="77777777" w:rsidTr="00FF3F2A">
        <w:tc>
          <w:tcPr>
            <w:tcW w:w="1042" w:type="dxa"/>
          </w:tcPr>
          <w:p w14:paraId="012A1CE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47A26B8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D04160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0CEC74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7BF4D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113B4C0"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30579E5" w14:textId="77777777" w:rsidR="00D043C1" w:rsidRDefault="00D043C1" w:rsidP="00D043C1">
      <w:pPr>
        <w:widowControl w:val="0"/>
        <w:tabs>
          <w:tab w:val="left" w:pos="6804"/>
        </w:tabs>
        <w:jc w:val="center"/>
        <w:rPr>
          <w:rFonts w:ascii="GHEA Grapalat" w:hAnsi="GHEA Grapalat"/>
          <w:lang w:val="en-US"/>
        </w:rPr>
      </w:pPr>
    </w:p>
    <w:p w14:paraId="142231DE"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EDFC5CC"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9B40D21" w14:textId="77777777" w:rsidR="00D043C1" w:rsidRPr="008875C7" w:rsidRDefault="00D043C1" w:rsidP="00D043C1">
      <w:pPr>
        <w:widowControl w:val="0"/>
        <w:spacing w:after="160"/>
        <w:jc w:val="right"/>
        <w:rPr>
          <w:rFonts w:ascii="GHEA Grapalat" w:hAnsi="GHEA Grapalat"/>
        </w:rPr>
      </w:pPr>
    </w:p>
    <w:p w14:paraId="3B68AC1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399EC6EC" w14:textId="77777777" w:rsidR="00D043C1" w:rsidRDefault="00D043C1" w:rsidP="00D043C1">
      <w:pPr>
        <w:rPr>
          <w:rFonts w:ascii="GHEA Grapalat" w:hAnsi="GHEA Grapalat"/>
        </w:rPr>
      </w:pPr>
      <w:r>
        <w:rPr>
          <w:rFonts w:ascii="GHEA Grapalat" w:hAnsi="GHEA Grapalat"/>
        </w:rPr>
        <w:br w:type="page"/>
      </w:r>
    </w:p>
    <w:p w14:paraId="1B421A09"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1ED9DFD"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0F2F5AB8" w14:textId="77777777" w:rsidR="005D1001" w:rsidRPr="009044F1" w:rsidRDefault="00AB6E69" w:rsidP="005D1001">
      <w:pPr>
        <w:pStyle w:val="a3"/>
        <w:widowControl w:val="0"/>
        <w:spacing w:after="160" w:line="240" w:lineRule="auto"/>
        <w:ind w:firstLine="0"/>
        <w:jc w:val="right"/>
        <w:rPr>
          <w:rFonts w:ascii="GHEA Grapalat" w:hAnsi="GHEA Grapalat"/>
          <w:i w:val="0"/>
          <w:sz w:val="24"/>
          <w:szCs w:val="24"/>
        </w:rPr>
      </w:pPr>
      <w:r w:rsidRPr="009044F1">
        <w:rPr>
          <w:rFonts w:ascii="GHEA Grapalat" w:hAnsi="GHEA Grapalat"/>
          <w:b/>
          <w:sz w:val="24"/>
          <w:szCs w:val="24"/>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23D2E122" w14:textId="26B80AE7"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p>
    <w:p w14:paraId="6C13903E" w14:textId="77777777" w:rsidR="00F016A2" w:rsidRDefault="00F016A2">
      <w:pPr>
        <w:rPr>
          <w:rFonts w:ascii="GHEA Grapalat" w:hAnsi="GHEA Grapalat"/>
          <w:b/>
        </w:rPr>
      </w:pPr>
    </w:p>
    <w:p w14:paraId="459191E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7C967293"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2B66BB0" w14:textId="77777777" w:rsidR="00F016A2" w:rsidRPr="00ED3A13" w:rsidRDefault="00F016A2" w:rsidP="00F016A2">
      <w:pPr>
        <w:ind w:left="360" w:hanging="360"/>
        <w:jc w:val="center"/>
        <w:rPr>
          <w:rFonts w:ascii="GHEA Grapalat" w:eastAsia="GHEA Grapalat" w:hAnsi="GHEA Grapalat" w:cs="GHEA Grapalat"/>
          <w:b/>
        </w:rPr>
      </w:pPr>
    </w:p>
    <w:p w14:paraId="1B4E0333"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DD813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67C4FE5" w14:textId="77777777" w:rsidTr="006D2CDF">
        <w:tc>
          <w:tcPr>
            <w:tcW w:w="2836" w:type="dxa"/>
            <w:shd w:val="clear" w:color="auto" w:fill="D9E2F3"/>
            <w:vAlign w:val="center"/>
          </w:tcPr>
          <w:p w14:paraId="3EB2CB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39F5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217EC4" w14:textId="77777777" w:rsidTr="006D2CDF">
        <w:tc>
          <w:tcPr>
            <w:tcW w:w="2836" w:type="dxa"/>
            <w:shd w:val="clear" w:color="auto" w:fill="D9E2F3"/>
            <w:vAlign w:val="center"/>
          </w:tcPr>
          <w:p w14:paraId="6A11C44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6A2D71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FA7A98" w14:textId="77777777" w:rsidTr="006D2CDF">
        <w:tc>
          <w:tcPr>
            <w:tcW w:w="2836" w:type="dxa"/>
            <w:shd w:val="clear" w:color="auto" w:fill="D9E2F3"/>
            <w:vAlign w:val="center"/>
          </w:tcPr>
          <w:p w14:paraId="50090C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61E64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915D01" w14:textId="77777777" w:rsidTr="006D2CDF">
        <w:tc>
          <w:tcPr>
            <w:tcW w:w="2836" w:type="dxa"/>
            <w:shd w:val="clear" w:color="auto" w:fill="D9E2F3"/>
            <w:vAlign w:val="center"/>
          </w:tcPr>
          <w:p w14:paraId="623E01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FDB7E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52742" w14:textId="77777777" w:rsidTr="006D2CDF">
        <w:tc>
          <w:tcPr>
            <w:tcW w:w="2836" w:type="dxa"/>
            <w:shd w:val="clear" w:color="auto" w:fill="D9E2F3"/>
            <w:vAlign w:val="center"/>
          </w:tcPr>
          <w:p w14:paraId="3DA9BB1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337C39E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8C47BB" w14:textId="77777777" w:rsidTr="006D2CDF">
        <w:tc>
          <w:tcPr>
            <w:tcW w:w="2836" w:type="dxa"/>
            <w:shd w:val="clear" w:color="auto" w:fill="D9E2F3"/>
            <w:vAlign w:val="center"/>
          </w:tcPr>
          <w:p w14:paraId="097FE38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A4754C9"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2744C01" w14:textId="77777777" w:rsidTr="006D2CDF">
        <w:tc>
          <w:tcPr>
            <w:tcW w:w="2836" w:type="dxa"/>
            <w:shd w:val="clear" w:color="auto" w:fill="D9E2F3"/>
            <w:vAlign w:val="center"/>
          </w:tcPr>
          <w:p w14:paraId="39A8D149"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71BD35"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5294B39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0FAA7E1" w14:textId="77777777" w:rsidTr="006D2CDF">
        <w:tc>
          <w:tcPr>
            <w:tcW w:w="2835" w:type="dxa"/>
            <w:shd w:val="clear" w:color="auto" w:fill="D9E2F3"/>
            <w:vAlign w:val="center"/>
          </w:tcPr>
          <w:p w14:paraId="2DBA20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872A39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8EB9AB" w14:textId="77777777" w:rsidTr="006D2CDF">
        <w:trPr>
          <w:trHeight w:val="1487"/>
        </w:trPr>
        <w:tc>
          <w:tcPr>
            <w:tcW w:w="2835" w:type="dxa"/>
            <w:shd w:val="clear" w:color="auto" w:fill="D9E2F3"/>
            <w:vAlign w:val="center"/>
          </w:tcPr>
          <w:p w14:paraId="6B073C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FA04BF5" w14:textId="77777777" w:rsidR="00F016A2" w:rsidRPr="00FD1EE4" w:rsidRDefault="00F016A2" w:rsidP="006D2CDF">
            <w:pPr>
              <w:spacing w:before="240" w:after="240"/>
              <w:rPr>
                <w:rFonts w:ascii="GHEA Grapalat" w:eastAsia="GHEA Grapalat" w:hAnsi="GHEA Grapalat" w:cs="GHEA Grapalat"/>
              </w:rPr>
            </w:pPr>
          </w:p>
        </w:tc>
      </w:tr>
    </w:tbl>
    <w:p w14:paraId="6575896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A92E0D3" w14:textId="77777777" w:rsidTr="006D2CDF">
        <w:tc>
          <w:tcPr>
            <w:tcW w:w="2835" w:type="dxa"/>
            <w:shd w:val="clear" w:color="auto" w:fill="D9E2F3"/>
            <w:vAlign w:val="center"/>
          </w:tcPr>
          <w:p w14:paraId="6925C5D4"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69234E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AAF0E3" w14:textId="77777777" w:rsidTr="006D2CDF">
        <w:tc>
          <w:tcPr>
            <w:tcW w:w="2835" w:type="dxa"/>
            <w:shd w:val="clear" w:color="auto" w:fill="D9E2F3"/>
            <w:vAlign w:val="center"/>
          </w:tcPr>
          <w:p w14:paraId="3FC7A3A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8DEA6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61A8C2" w14:textId="77777777" w:rsidTr="006D2CDF">
        <w:tc>
          <w:tcPr>
            <w:tcW w:w="2835" w:type="dxa"/>
            <w:shd w:val="clear" w:color="auto" w:fill="D9E2F3"/>
            <w:vAlign w:val="center"/>
          </w:tcPr>
          <w:p w14:paraId="78E8071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865A46C" w14:textId="77777777" w:rsidR="00F016A2" w:rsidRPr="00FD1EE4" w:rsidRDefault="00F016A2" w:rsidP="006D2CDF">
            <w:pPr>
              <w:spacing w:before="240" w:after="240"/>
              <w:rPr>
                <w:rFonts w:ascii="GHEA Grapalat" w:eastAsia="GHEA Grapalat" w:hAnsi="GHEA Grapalat" w:cs="GHEA Grapalat"/>
              </w:rPr>
            </w:pPr>
          </w:p>
        </w:tc>
      </w:tr>
    </w:tbl>
    <w:p w14:paraId="33941F7A" w14:textId="77777777" w:rsidR="00F016A2" w:rsidRPr="00FD1EE4" w:rsidRDefault="00F016A2" w:rsidP="00F016A2">
      <w:pPr>
        <w:rPr>
          <w:rFonts w:ascii="GHEA Grapalat" w:eastAsia="GHEA Grapalat" w:hAnsi="GHEA Grapalat" w:cs="GHEA Grapalat"/>
        </w:rPr>
      </w:pPr>
    </w:p>
    <w:p w14:paraId="54884EAE"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0C3F4E5E"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73AE27DD"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CF3501B" w14:textId="77777777" w:rsidTr="006D2CDF">
        <w:tc>
          <w:tcPr>
            <w:tcW w:w="2835" w:type="dxa"/>
            <w:shd w:val="clear" w:color="auto" w:fill="D9E2F3"/>
            <w:vAlign w:val="center"/>
          </w:tcPr>
          <w:p w14:paraId="7B3C409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18601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D0010" w14:textId="77777777" w:rsidTr="006D2CDF">
        <w:tc>
          <w:tcPr>
            <w:tcW w:w="2835" w:type="dxa"/>
            <w:shd w:val="clear" w:color="auto" w:fill="D9E2F3"/>
            <w:vAlign w:val="center"/>
          </w:tcPr>
          <w:p w14:paraId="3D54EAC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DBFE5BA" w14:textId="77777777" w:rsidR="00F016A2" w:rsidRPr="00FD1EE4" w:rsidRDefault="00F016A2" w:rsidP="006D2CDF">
            <w:pPr>
              <w:spacing w:before="240" w:after="240"/>
              <w:rPr>
                <w:rFonts w:ascii="GHEA Grapalat" w:eastAsia="GHEA Grapalat" w:hAnsi="GHEA Grapalat" w:cs="GHEA Grapalat"/>
              </w:rPr>
            </w:pPr>
          </w:p>
        </w:tc>
      </w:tr>
    </w:tbl>
    <w:p w14:paraId="4A584A7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1330F0F" w14:textId="77777777" w:rsidTr="006D2CDF">
        <w:tc>
          <w:tcPr>
            <w:tcW w:w="2835" w:type="dxa"/>
            <w:shd w:val="clear" w:color="auto" w:fill="D9E2F3"/>
            <w:vAlign w:val="center"/>
          </w:tcPr>
          <w:p w14:paraId="382CA8B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45162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9805F3" w14:textId="77777777" w:rsidTr="006D2CDF">
        <w:tc>
          <w:tcPr>
            <w:tcW w:w="2835" w:type="dxa"/>
            <w:shd w:val="clear" w:color="auto" w:fill="D9E2F3"/>
            <w:vAlign w:val="center"/>
          </w:tcPr>
          <w:p w14:paraId="7ED59C2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3D529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A93629" w14:textId="77777777" w:rsidTr="006D2CDF">
        <w:tc>
          <w:tcPr>
            <w:tcW w:w="2835" w:type="dxa"/>
            <w:shd w:val="clear" w:color="auto" w:fill="D9E2F3"/>
            <w:vAlign w:val="center"/>
          </w:tcPr>
          <w:p w14:paraId="7A28F3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01CCB2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D48C9D" w14:textId="77777777" w:rsidTr="006D2CDF">
        <w:tc>
          <w:tcPr>
            <w:tcW w:w="2835" w:type="dxa"/>
            <w:shd w:val="clear" w:color="auto" w:fill="D9E2F3"/>
            <w:vAlign w:val="center"/>
          </w:tcPr>
          <w:p w14:paraId="658F8A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ECDA8E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B9A86A" w14:textId="77777777" w:rsidTr="006D2CDF">
        <w:tc>
          <w:tcPr>
            <w:tcW w:w="2835" w:type="dxa"/>
            <w:shd w:val="clear" w:color="auto" w:fill="D9E2F3"/>
            <w:vAlign w:val="center"/>
          </w:tcPr>
          <w:p w14:paraId="6F234A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7F9D6F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C6CF9" w14:textId="77777777" w:rsidTr="006D2CDF">
        <w:trPr>
          <w:trHeight w:val="1361"/>
        </w:trPr>
        <w:tc>
          <w:tcPr>
            <w:tcW w:w="2835" w:type="dxa"/>
            <w:shd w:val="clear" w:color="auto" w:fill="D9E2F3"/>
            <w:vAlign w:val="center"/>
          </w:tcPr>
          <w:p w14:paraId="1B7EB1B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66739C3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F2E392" w14:textId="77777777" w:rsidTr="006D2CDF">
        <w:tc>
          <w:tcPr>
            <w:tcW w:w="2835" w:type="dxa"/>
            <w:shd w:val="clear" w:color="auto" w:fill="D9E2F3"/>
            <w:vAlign w:val="center"/>
          </w:tcPr>
          <w:p w14:paraId="352D96D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100EF8E" w14:textId="77777777" w:rsidR="00F016A2" w:rsidRPr="00FD1EE4" w:rsidRDefault="00F016A2" w:rsidP="006D2CDF">
            <w:pPr>
              <w:spacing w:before="240" w:after="240"/>
              <w:rPr>
                <w:rFonts w:ascii="GHEA Grapalat" w:eastAsia="GHEA Grapalat" w:hAnsi="GHEA Grapalat" w:cs="GHEA Grapalat"/>
              </w:rPr>
            </w:pPr>
          </w:p>
        </w:tc>
      </w:tr>
    </w:tbl>
    <w:p w14:paraId="0011085F"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4AC87A4C" w14:textId="77777777" w:rsidTr="006D2CDF">
        <w:tc>
          <w:tcPr>
            <w:tcW w:w="2836" w:type="dxa"/>
            <w:shd w:val="clear" w:color="auto" w:fill="D9E2F3"/>
            <w:vAlign w:val="center"/>
          </w:tcPr>
          <w:p w14:paraId="287ADE0F"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CA5AC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AA999E" w14:textId="77777777" w:rsidTr="006D2CDF">
        <w:tc>
          <w:tcPr>
            <w:tcW w:w="2836" w:type="dxa"/>
            <w:shd w:val="clear" w:color="auto" w:fill="D9E2F3"/>
            <w:vAlign w:val="center"/>
          </w:tcPr>
          <w:p w14:paraId="0808A46F"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E98DC3D"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945E68D"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0D43FE7"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9A464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2A7A5B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157B6D6" w14:textId="77777777" w:rsidTr="006D2CDF">
        <w:tc>
          <w:tcPr>
            <w:tcW w:w="2837" w:type="dxa"/>
            <w:shd w:val="clear" w:color="auto" w:fill="D9E2F3"/>
            <w:vAlign w:val="center"/>
          </w:tcPr>
          <w:p w14:paraId="648D916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60F3B0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9A8977" w14:textId="77777777" w:rsidTr="006D2CDF">
        <w:tc>
          <w:tcPr>
            <w:tcW w:w="2837" w:type="dxa"/>
            <w:shd w:val="clear" w:color="auto" w:fill="D9E2F3"/>
            <w:vAlign w:val="center"/>
          </w:tcPr>
          <w:p w14:paraId="0D0DF3E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B53B02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38B7FC" w14:textId="77777777" w:rsidTr="006D2CDF">
        <w:tc>
          <w:tcPr>
            <w:tcW w:w="2837" w:type="dxa"/>
            <w:shd w:val="clear" w:color="auto" w:fill="D9E2F3"/>
            <w:vAlign w:val="center"/>
          </w:tcPr>
          <w:p w14:paraId="379848E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831F2B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AEA50A" w14:textId="77777777" w:rsidTr="006D2CDF">
        <w:tc>
          <w:tcPr>
            <w:tcW w:w="2837" w:type="dxa"/>
            <w:shd w:val="clear" w:color="auto" w:fill="D9E2F3"/>
            <w:vAlign w:val="center"/>
          </w:tcPr>
          <w:p w14:paraId="1DF71B2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BD9BADA"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AE2178F"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CFE2D2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582988D" w14:textId="77777777" w:rsidTr="006D2CDF">
        <w:tc>
          <w:tcPr>
            <w:tcW w:w="2837" w:type="dxa"/>
            <w:shd w:val="clear" w:color="auto" w:fill="D9E2F3"/>
            <w:vAlign w:val="center"/>
          </w:tcPr>
          <w:p w14:paraId="3E17E832"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339F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F9D8E9" w14:textId="77777777" w:rsidTr="006D2CDF">
        <w:tc>
          <w:tcPr>
            <w:tcW w:w="2837" w:type="dxa"/>
            <w:shd w:val="clear" w:color="auto" w:fill="D9E2F3"/>
            <w:vAlign w:val="center"/>
          </w:tcPr>
          <w:p w14:paraId="2E2343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9D1E2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6EC02A" w14:textId="77777777" w:rsidTr="006D2CDF">
        <w:tc>
          <w:tcPr>
            <w:tcW w:w="2837" w:type="dxa"/>
            <w:shd w:val="clear" w:color="auto" w:fill="D9E2F3"/>
            <w:vAlign w:val="center"/>
          </w:tcPr>
          <w:p w14:paraId="43033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C5CC7E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B5E73A" w14:textId="77777777" w:rsidTr="006D2CDF">
        <w:tc>
          <w:tcPr>
            <w:tcW w:w="2837" w:type="dxa"/>
            <w:shd w:val="clear" w:color="auto" w:fill="D9E2F3"/>
            <w:vAlign w:val="center"/>
          </w:tcPr>
          <w:p w14:paraId="39CEE8D8"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1C77B49"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CD19109"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37477B5"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06213A37"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3C313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DB87F78" w14:textId="77777777" w:rsidTr="006D2CDF">
        <w:tc>
          <w:tcPr>
            <w:tcW w:w="2836" w:type="dxa"/>
            <w:shd w:val="clear" w:color="auto" w:fill="D9E2F3"/>
            <w:vAlign w:val="center"/>
          </w:tcPr>
          <w:p w14:paraId="2DC4160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68D81C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7C0F1C" w14:textId="77777777" w:rsidTr="006D2CDF">
        <w:tc>
          <w:tcPr>
            <w:tcW w:w="2836" w:type="dxa"/>
            <w:shd w:val="clear" w:color="auto" w:fill="D9E2F3"/>
            <w:vAlign w:val="center"/>
          </w:tcPr>
          <w:p w14:paraId="79FEDF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1D8F6A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7938A4" w14:textId="77777777" w:rsidTr="006D2CDF">
        <w:tc>
          <w:tcPr>
            <w:tcW w:w="2836" w:type="dxa"/>
            <w:shd w:val="clear" w:color="auto" w:fill="D9E2F3"/>
            <w:vAlign w:val="center"/>
          </w:tcPr>
          <w:p w14:paraId="215C6A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17C2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D970F3" w14:textId="77777777" w:rsidTr="006D2CDF">
        <w:tc>
          <w:tcPr>
            <w:tcW w:w="2836" w:type="dxa"/>
            <w:shd w:val="clear" w:color="auto" w:fill="D9E2F3"/>
            <w:vAlign w:val="center"/>
          </w:tcPr>
          <w:p w14:paraId="1C7EC8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6CFE6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CEB5B2" w14:textId="77777777" w:rsidTr="006D2CDF">
        <w:tc>
          <w:tcPr>
            <w:tcW w:w="2836" w:type="dxa"/>
            <w:shd w:val="clear" w:color="auto" w:fill="D9E2F3"/>
            <w:vAlign w:val="center"/>
          </w:tcPr>
          <w:p w14:paraId="20CEF5F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EBFD1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9A8570" w14:textId="77777777" w:rsidTr="006D2CDF">
        <w:tc>
          <w:tcPr>
            <w:tcW w:w="2836" w:type="dxa"/>
            <w:shd w:val="clear" w:color="auto" w:fill="D9E2F3"/>
            <w:vAlign w:val="center"/>
          </w:tcPr>
          <w:p w14:paraId="181D45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5F6B56A" w14:textId="77777777" w:rsidR="00F016A2" w:rsidRPr="00FD1EE4" w:rsidRDefault="00F016A2" w:rsidP="006D2CDF">
            <w:pPr>
              <w:spacing w:before="240" w:after="240"/>
              <w:rPr>
                <w:rFonts w:ascii="GHEA Grapalat" w:eastAsia="GHEA Grapalat" w:hAnsi="GHEA Grapalat" w:cs="GHEA Grapalat"/>
              </w:rPr>
            </w:pPr>
          </w:p>
        </w:tc>
      </w:tr>
    </w:tbl>
    <w:p w14:paraId="46FE030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65E4F35" w14:textId="77777777" w:rsidTr="006D2CDF">
        <w:tc>
          <w:tcPr>
            <w:tcW w:w="2977" w:type="dxa"/>
            <w:shd w:val="clear" w:color="auto" w:fill="D9E2F3"/>
            <w:vAlign w:val="center"/>
          </w:tcPr>
          <w:p w14:paraId="19C758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FAC0C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F67E07B" w14:textId="77777777" w:rsidTr="006D2CDF">
        <w:tc>
          <w:tcPr>
            <w:tcW w:w="2977" w:type="dxa"/>
            <w:shd w:val="clear" w:color="auto" w:fill="D9E2F3"/>
            <w:vAlign w:val="center"/>
          </w:tcPr>
          <w:p w14:paraId="7B1196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CBFA6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107619" w14:textId="77777777" w:rsidTr="006D2CDF">
        <w:tc>
          <w:tcPr>
            <w:tcW w:w="2977" w:type="dxa"/>
            <w:shd w:val="clear" w:color="auto" w:fill="D9E2F3"/>
            <w:vAlign w:val="center"/>
          </w:tcPr>
          <w:p w14:paraId="1F1B8383"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D90EE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BEAF2B" w14:textId="77777777" w:rsidTr="006D2CDF">
        <w:tc>
          <w:tcPr>
            <w:tcW w:w="2977" w:type="dxa"/>
            <w:shd w:val="clear" w:color="auto" w:fill="D9E2F3"/>
            <w:vAlign w:val="center"/>
          </w:tcPr>
          <w:p w14:paraId="5E8F7220"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01A15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59A379" w14:textId="77777777" w:rsidTr="006D2CDF">
        <w:tc>
          <w:tcPr>
            <w:tcW w:w="2977" w:type="dxa"/>
            <w:shd w:val="clear" w:color="auto" w:fill="D9E2F3"/>
            <w:vAlign w:val="center"/>
          </w:tcPr>
          <w:p w14:paraId="0552E1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79781C1" w14:textId="77777777" w:rsidR="00F016A2" w:rsidRPr="00FD1EE4" w:rsidRDefault="00F016A2" w:rsidP="006D2CDF">
            <w:pPr>
              <w:spacing w:before="240" w:after="240"/>
              <w:rPr>
                <w:rFonts w:ascii="GHEA Grapalat" w:eastAsia="GHEA Grapalat" w:hAnsi="GHEA Grapalat" w:cs="GHEA Grapalat"/>
              </w:rPr>
            </w:pPr>
          </w:p>
        </w:tc>
      </w:tr>
    </w:tbl>
    <w:p w14:paraId="0BE15B6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AF8677B" w14:textId="77777777" w:rsidTr="006D2CDF">
        <w:tc>
          <w:tcPr>
            <w:tcW w:w="2943" w:type="dxa"/>
            <w:shd w:val="clear" w:color="auto" w:fill="D9E2F3"/>
            <w:vAlign w:val="center"/>
          </w:tcPr>
          <w:p w14:paraId="5F7C87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76E3B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0471C1" w14:textId="77777777" w:rsidTr="006D2CDF">
        <w:tc>
          <w:tcPr>
            <w:tcW w:w="2943" w:type="dxa"/>
            <w:shd w:val="clear" w:color="auto" w:fill="D9E2F3"/>
            <w:vAlign w:val="center"/>
          </w:tcPr>
          <w:p w14:paraId="56A6D5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94F73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FD0353" w14:textId="77777777" w:rsidTr="006D2CDF">
        <w:tc>
          <w:tcPr>
            <w:tcW w:w="2943" w:type="dxa"/>
            <w:shd w:val="clear" w:color="auto" w:fill="D9E2F3"/>
            <w:vAlign w:val="center"/>
          </w:tcPr>
          <w:p w14:paraId="3D8CD25A"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5E6EAD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4C59A5" w14:textId="77777777" w:rsidTr="006D2CDF">
        <w:tc>
          <w:tcPr>
            <w:tcW w:w="2943" w:type="dxa"/>
            <w:shd w:val="clear" w:color="auto" w:fill="D9E2F3"/>
            <w:vAlign w:val="center"/>
          </w:tcPr>
          <w:p w14:paraId="437578BE"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0CA5F8F4" w14:textId="77777777" w:rsidR="00F016A2" w:rsidRPr="00FD1EE4" w:rsidRDefault="00F016A2" w:rsidP="006D2CDF">
            <w:pPr>
              <w:spacing w:before="240" w:after="240"/>
              <w:rPr>
                <w:rFonts w:ascii="GHEA Grapalat" w:eastAsia="GHEA Grapalat" w:hAnsi="GHEA Grapalat" w:cs="GHEA Grapalat"/>
              </w:rPr>
            </w:pPr>
          </w:p>
        </w:tc>
      </w:tr>
    </w:tbl>
    <w:p w14:paraId="4A17E0D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5BFD203" w14:textId="77777777" w:rsidTr="006D2CDF">
        <w:tc>
          <w:tcPr>
            <w:tcW w:w="2837" w:type="dxa"/>
            <w:shd w:val="clear" w:color="auto" w:fill="D9E2F3"/>
            <w:vAlign w:val="center"/>
          </w:tcPr>
          <w:p w14:paraId="1119600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58621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9BB368" w14:textId="77777777" w:rsidTr="006D2CDF">
        <w:tc>
          <w:tcPr>
            <w:tcW w:w="2837" w:type="dxa"/>
            <w:shd w:val="clear" w:color="auto" w:fill="D9E2F3"/>
            <w:vAlign w:val="center"/>
          </w:tcPr>
          <w:p w14:paraId="3AE8A4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A09A2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9713F0" w14:textId="77777777" w:rsidTr="006D2CDF">
        <w:tc>
          <w:tcPr>
            <w:tcW w:w="2837" w:type="dxa"/>
            <w:shd w:val="clear" w:color="auto" w:fill="D9E2F3"/>
            <w:vAlign w:val="center"/>
          </w:tcPr>
          <w:p w14:paraId="263E63F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28DC3A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E77680" w14:textId="77777777" w:rsidTr="006D2CDF">
        <w:tc>
          <w:tcPr>
            <w:tcW w:w="2837" w:type="dxa"/>
            <w:shd w:val="clear" w:color="auto" w:fill="D9E2F3"/>
            <w:vAlign w:val="center"/>
          </w:tcPr>
          <w:p w14:paraId="65E4C23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3FBA4A1" w14:textId="77777777" w:rsidR="00F016A2" w:rsidRPr="00FD1EE4" w:rsidRDefault="00F016A2" w:rsidP="006D2CDF">
            <w:pPr>
              <w:spacing w:before="240" w:after="240"/>
              <w:rPr>
                <w:rFonts w:ascii="GHEA Grapalat" w:eastAsia="GHEA Grapalat" w:hAnsi="GHEA Grapalat" w:cs="GHEA Grapalat"/>
              </w:rPr>
            </w:pPr>
          </w:p>
        </w:tc>
      </w:tr>
    </w:tbl>
    <w:p w14:paraId="45B9E750"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B5502C2" w14:textId="77777777" w:rsidTr="006D2CDF">
        <w:trPr>
          <w:trHeight w:val="924"/>
        </w:trPr>
        <w:tc>
          <w:tcPr>
            <w:tcW w:w="9016" w:type="dxa"/>
            <w:gridSpan w:val="2"/>
            <w:vAlign w:val="center"/>
          </w:tcPr>
          <w:p w14:paraId="07EBC79A" w14:textId="77777777" w:rsidR="00F016A2" w:rsidRPr="00FD1EE4" w:rsidRDefault="008C327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2F45D34" w14:textId="77777777" w:rsidTr="006D2CDF">
        <w:trPr>
          <w:trHeight w:val="684"/>
        </w:trPr>
        <w:tc>
          <w:tcPr>
            <w:tcW w:w="4508" w:type="dxa"/>
            <w:shd w:val="clear" w:color="auto" w:fill="D9E2F3"/>
            <w:vAlign w:val="center"/>
          </w:tcPr>
          <w:p w14:paraId="0757C5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D514C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341A3E" w14:textId="77777777" w:rsidTr="006D2CDF">
        <w:trPr>
          <w:trHeight w:val="1282"/>
        </w:trPr>
        <w:tc>
          <w:tcPr>
            <w:tcW w:w="4508" w:type="dxa"/>
            <w:shd w:val="clear" w:color="auto" w:fill="D9E2F3"/>
            <w:vAlign w:val="center"/>
          </w:tcPr>
          <w:p w14:paraId="33A862A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DDD03BF" w14:textId="77777777" w:rsidR="00F016A2" w:rsidRPr="006B364D"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2E58BE2" w14:textId="77777777" w:rsidR="00F016A2" w:rsidRPr="00F10CBA"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5DA47FA" w14:textId="77777777" w:rsidTr="006D2CDF">
        <w:tc>
          <w:tcPr>
            <w:tcW w:w="9016" w:type="dxa"/>
            <w:gridSpan w:val="2"/>
            <w:vAlign w:val="center"/>
          </w:tcPr>
          <w:p w14:paraId="58DF9EC1"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3A7EE690" w14:textId="77777777" w:rsidTr="006D2CDF">
        <w:tc>
          <w:tcPr>
            <w:tcW w:w="9016" w:type="dxa"/>
            <w:gridSpan w:val="2"/>
            <w:vAlign w:val="center"/>
          </w:tcPr>
          <w:p w14:paraId="720810F1" w14:textId="77777777" w:rsidR="00F016A2" w:rsidRPr="00FD1EE4" w:rsidRDefault="008C327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315FE347"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5821FECB" w14:textId="77777777" w:rsidTr="006D2CDF">
        <w:trPr>
          <w:trHeight w:val="924"/>
        </w:trPr>
        <w:tc>
          <w:tcPr>
            <w:tcW w:w="9016" w:type="dxa"/>
            <w:gridSpan w:val="2"/>
            <w:vAlign w:val="center"/>
          </w:tcPr>
          <w:p w14:paraId="469EE0C7" w14:textId="77777777" w:rsidR="00F016A2" w:rsidRPr="00FD1EE4" w:rsidRDefault="008C327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7548442B" w14:textId="77777777" w:rsidTr="006D2CDF">
        <w:trPr>
          <w:trHeight w:val="684"/>
        </w:trPr>
        <w:tc>
          <w:tcPr>
            <w:tcW w:w="4508" w:type="dxa"/>
            <w:shd w:val="clear" w:color="auto" w:fill="D9E2F3"/>
            <w:vAlign w:val="center"/>
          </w:tcPr>
          <w:p w14:paraId="2B389D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35ED8D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DCB7B8" w14:textId="77777777" w:rsidTr="006D2CDF">
        <w:trPr>
          <w:trHeight w:val="1282"/>
        </w:trPr>
        <w:tc>
          <w:tcPr>
            <w:tcW w:w="4508" w:type="dxa"/>
            <w:shd w:val="clear" w:color="auto" w:fill="D9E2F3"/>
            <w:vAlign w:val="center"/>
          </w:tcPr>
          <w:p w14:paraId="706C24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FCBA335" w14:textId="77777777" w:rsidR="00F016A2" w:rsidRPr="00C843BA"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2411C05" w14:textId="77777777" w:rsidR="00F016A2" w:rsidRPr="00C843BA"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847D61E" w14:textId="77777777" w:rsidTr="006D2CDF">
        <w:tc>
          <w:tcPr>
            <w:tcW w:w="9016" w:type="dxa"/>
            <w:gridSpan w:val="2"/>
            <w:vAlign w:val="center"/>
          </w:tcPr>
          <w:p w14:paraId="6C80E7C1"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563EAA17" w14:textId="77777777" w:rsidTr="006D2CDF">
        <w:tc>
          <w:tcPr>
            <w:tcW w:w="9016" w:type="dxa"/>
            <w:gridSpan w:val="2"/>
            <w:vAlign w:val="center"/>
          </w:tcPr>
          <w:p w14:paraId="66EE123D"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2E7B8921" w14:textId="77777777" w:rsidTr="006D2CDF">
        <w:tc>
          <w:tcPr>
            <w:tcW w:w="9016" w:type="dxa"/>
            <w:gridSpan w:val="2"/>
            <w:vAlign w:val="center"/>
          </w:tcPr>
          <w:p w14:paraId="3D101ED4"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79F81F96" w14:textId="77777777" w:rsidTr="006D2CDF">
        <w:tc>
          <w:tcPr>
            <w:tcW w:w="9016" w:type="dxa"/>
            <w:gridSpan w:val="2"/>
            <w:vAlign w:val="center"/>
          </w:tcPr>
          <w:p w14:paraId="54486FDC" w14:textId="77777777" w:rsidR="00F016A2" w:rsidRPr="00FD1EE4" w:rsidRDefault="008C327F"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3EE0C77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1812453" w14:textId="77777777" w:rsidTr="006D2CDF">
        <w:tc>
          <w:tcPr>
            <w:tcW w:w="2837" w:type="dxa"/>
            <w:shd w:val="clear" w:color="auto" w:fill="D9E2F3"/>
            <w:vAlign w:val="center"/>
          </w:tcPr>
          <w:p w14:paraId="504FD69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1E88D4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8125F1" w14:textId="77777777" w:rsidTr="006D2CDF">
        <w:tc>
          <w:tcPr>
            <w:tcW w:w="2837" w:type="dxa"/>
            <w:shd w:val="clear" w:color="auto" w:fill="D9E2F3"/>
            <w:vAlign w:val="center"/>
          </w:tcPr>
          <w:p w14:paraId="025B7932"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A451C27" w14:textId="77777777" w:rsidR="00F016A2" w:rsidRPr="00B23852"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855C55C" w14:textId="77777777" w:rsidR="00F016A2" w:rsidRPr="00FD1EE4" w:rsidRDefault="008C327F"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324D1E1C" w14:textId="77777777" w:rsidTr="006D2CDF">
        <w:tc>
          <w:tcPr>
            <w:tcW w:w="2837" w:type="dxa"/>
            <w:shd w:val="clear" w:color="auto" w:fill="D9E2F3"/>
            <w:vAlign w:val="center"/>
          </w:tcPr>
          <w:p w14:paraId="4E995CBD"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C879A1C" w14:textId="77777777" w:rsidR="00F016A2" w:rsidRPr="005600B4"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2930056E" w14:textId="77777777" w:rsidR="00F016A2" w:rsidRPr="005600B4" w:rsidRDefault="008C327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5388E72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2BE042" w14:textId="77777777" w:rsidTr="006D2CDF">
        <w:tc>
          <w:tcPr>
            <w:tcW w:w="2837" w:type="dxa"/>
            <w:shd w:val="clear" w:color="auto" w:fill="D9E2F3"/>
            <w:vAlign w:val="center"/>
          </w:tcPr>
          <w:p w14:paraId="4618618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3061CE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A34425" w14:textId="77777777" w:rsidTr="006D2CDF">
        <w:tc>
          <w:tcPr>
            <w:tcW w:w="2837" w:type="dxa"/>
            <w:shd w:val="clear" w:color="auto" w:fill="D9E2F3"/>
            <w:vAlign w:val="center"/>
          </w:tcPr>
          <w:p w14:paraId="35471BA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3FC505A" w14:textId="77777777" w:rsidR="00F016A2" w:rsidRPr="00FD1EE4" w:rsidRDefault="00F016A2" w:rsidP="006D2CDF">
            <w:pPr>
              <w:spacing w:before="240" w:after="240"/>
              <w:rPr>
                <w:rFonts w:ascii="GHEA Grapalat" w:eastAsia="GHEA Grapalat" w:hAnsi="GHEA Grapalat" w:cs="GHEA Grapalat"/>
              </w:rPr>
            </w:pPr>
          </w:p>
        </w:tc>
      </w:tr>
    </w:tbl>
    <w:p w14:paraId="6F7A02CD"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6CA57A1"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B9082C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F813F4" w14:textId="77777777" w:rsidTr="006D2CDF">
        <w:tc>
          <w:tcPr>
            <w:tcW w:w="2835" w:type="dxa"/>
            <w:shd w:val="clear" w:color="auto" w:fill="D9E2F3"/>
            <w:vAlign w:val="center"/>
          </w:tcPr>
          <w:p w14:paraId="41F4A94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20E3A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CFB726" w14:textId="77777777" w:rsidTr="006D2CDF">
        <w:tc>
          <w:tcPr>
            <w:tcW w:w="2835" w:type="dxa"/>
            <w:shd w:val="clear" w:color="auto" w:fill="D9E2F3"/>
            <w:vAlign w:val="center"/>
          </w:tcPr>
          <w:p w14:paraId="062260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FE712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5572AD" w14:textId="77777777" w:rsidTr="006D2CDF">
        <w:tc>
          <w:tcPr>
            <w:tcW w:w="2835" w:type="dxa"/>
            <w:shd w:val="clear" w:color="auto" w:fill="D9E2F3"/>
            <w:vAlign w:val="center"/>
          </w:tcPr>
          <w:p w14:paraId="51B1D4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E2FD0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5EC30" w14:textId="77777777" w:rsidTr="006D2CDF">
        <w:tc>
          <w:tcPr>
            <w:tcW w:w="2835" w:type="dxa"/>
            <w:shd w:val="clear" w:color="auto" w:fill="D9E2F3"/>
            <w:vAlign w:val="center"/>
          </w:tcPr>
          <w:p w14:paraId="181D5C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98475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196C64" w14:textId="77777777" w:rsidTr="006D2CDF">
        <w:tc>
          <w:tcPr>
            <w:tcW w:w="2835" w:type="dxa"/>
            <w:shd w:val="clear" w:color="auto" w:fill="D9E2F3"/>
            <w:vAlign w:val="center"/>
          </w:tcPr>
          <w:p w14:paraId="7792AAA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0A9B1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40BF8D" w14:textId="77777777" w:rsidTr="006D2CDF">
        <w:tc>
          <w:tcPr>
            <w:tcW w:w="2835" w:type="dxa"/>
            <w:shd w:val="clear" w:color="auto" w:fill="D9E2F3"/>
            <w:vAlign w:val="center"/>
          </w:tcPr>
          <w:p w14:paraId="7F5FEA8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DB531B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DA6983" w14:textId="77777777" w:rsidTr="006D2CDF">
        <w:tc>
          <w:tcPr>
            <w:tcW w:w="2835" w:type="dxa"/>
            <w:shd w:val="clear" w:color="auto" w:fill="D9E2F3"/>
            <w:vAlign w:val="center"/>
          </w:tcPr>
          <w:p w14:paraId="0E01530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3DBD07E" w14:textId="77777777" w:rsidR="00F016A2" w:rsidRPr="00FD1EE4" w:rsidRDefault="00F016A2" w:rsidP="006D2CDF">
            <w:pPr>
              <w:spacing w:before="240" w:after="240"/>
              <w:rPr>
                <w:rFonts w:ascii="GHEA Grapalat" w:eastAsia="GHEA Grapalat" w:hAnsi="GHEA Grapalat" w:cs="GHEA Grapalat"/>
              </w:rPr>
            </w:pPr>
          </w:p>
        </w:tc>
      </w:tr>
    </w:tbl>
    <w:p w14:paraId="100E841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B3A5967" w14:textId="77777777" w:rsidTr="006D2CDF">
        <w:trPr>
          <w:trHeight w:val="853"/>
        </w:trPr>
        <w:tc>
          <w:tcPr>
            <w:tcW w:w="2835" w:type="dxa"/>
            <w:vMerge w:val="restart"/>
            <w:shd w:val="clear" w:color="auto" w:fill="D9E2F3"/>
            <w:vAlign w:val="center"/>
          </w:tcPr>
          <w:p w14:paraId="17EEDE86"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1DB75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FE9EE2" w14:textId="77777777" w:rsidTr="006D2CDF">
        <w:trPr>
          <w:trHeight w:val="850"/>
        </w:trPr>
        <w:tc>
          <w:tcPr>
            <w:tcW w:w="2835" w:type="dxa"/>
            <w:vMerge/>
            <w:shd w:val="clear" w:color="auto" w:fill="D9E2F3"/>
            <w:vAlign w:val="center"/>
          </w:tcPr>
          <w:p w14:paraId="28848575"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00A6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8B41DB" w14:textId="77777777" w:rsidTr="006D2CDF">
        <w:trPr>
          <w:trHeight w:val="850"/>
        </w:trPr>
        <w:tc>
          <w:tcPr>
            <w:tcW w:w="2835" w:type="dxa"/>
            <w:vMerge/>
            <w:shd w:val="clear" w:color="auto" w:fill="D9E2F3"/>
            <w:vAlign w:val="center"/>
          </w:tcPr>
          <w:p w14:paraId="01222FE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9559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D270F3" w14:textId="77777777" w:rsidTr="006D2CDF">
        <w:trPr>
          <w:trHeight w:val="850"/>
        </w:trPr>
        <w:tc>
          <w:tcPr>
            <w:tcW w:w="2835" w:type="dxa"/>
            <w:vMerge/>
            <w:shd w:val="clear" w:color="auto" w:fill="D9E2F3"/>
            <w:vAlign w:val="center"/>
          </w:tcPr>
          <w:p w14:paraId="146A557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5DDC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A429EC" w14:textId="77777777" w:rsidTr="006D2CDF">
        <w:trPr>
          <w:trHeight w:val="850"/>
        </w:trPr>
        <w:tc>
          <w:tcPr>
            <w:tcW w:w="2835" w:type="dxa"/>
            <w:vMerge/>
            <w:shd w:val="clear" w:color="auto" w:fill="D9E2F3"/>
            <w:vAlign w:val="center"/>
          </w:tcPr>
          <w:p w14:paraId="0143CC0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F719C4" w14:textId="77777777" w:rsidR="00F016A2" w:rsidRPr="00FD1EE4" w:rsidRDefault="00F016A2" w:rsidP="006D2CDF">
            <w:pPr>
              <w:spacing w:before="240" w:after="240"/>
              <w:rPr>
                <w:rFonts w:ascii="GHEA Grapalat" w:eastAsia="GHEA Grapalat" w:hAnsi="GHEA Grapalat" w:cs="GHEA Grapalat"/>
              </w:rPr>
            </w:pPr>
          </w:p>
        </w:tc>
      </w:tr>
    </w:tbl>
    <w:p w14:paraId="2EE9127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BC1B426" w14:textId="77777777" w:rsidTr="006D2CDF">
        <w:tc>
          <w:tcPr>
            <w:tcW w:w="2835" w:type="dxa"/>
            <w:shd w:val="clear" w:color="auto" w:fill="D9E2F3"/>
            <w:vAlign w:val="center"/>
          </w:tcPr>
          <w:p w14:paraId="3E7766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5A450F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F96F48" w14:textId="77777777" w:rsidTr="006D2CDF">
        <w:tc>
          <w:tcPr>
            <w:tcW w:w="2835" w:type="dxa"/>
            <w:shd w:val="clear" w:color="auto" w:fill="D9E2F3"/>
            <w:vAlign w:val="center"/>
          </w:tcPr>
          <w:p w14:paraId="2128C8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A7A1DD" w14:textId="77777777" w:rsidR="00F016A2" w:rsidRPr="00FD1EE4" w:rsidRDefault="00F016A2" w:rsidP="006D2CDF">
            <w:pPr>
              <w:spacing w:before="240" w:after="240"/>
              <w:rPr>
                <w:rFonts w:ascii="GHEA Grapalat" w:eastAsia="GHEA Grapalat" w:hAnsi="GHEA Grapalat" w:cs="GHEA Grapalat"/>
              </w:rPr>
            </w:pPr>
          </w:p>
        </w:tc>
      </w:tr>
    </w:tbl>
    <w:p w14:paraId="052EE863"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395DF86"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61B2F31" w14:textId="77777777" w:rsidTr="006D2CDF">
        <w:tc>
          <w:tcPr>
            <w:tcW w:w="9016" w:type="dxa"/>
            <w:shd w:val="clear" w:color="auto" w:fill="DBE5F1" w:themeFill="accent1" w:themeFillTint="33"/>
          </w:tcPr>
          <w:p w14:paraId="57AD156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E33C01A" w14:textId="77777777" w:rsidTr="006D2CDF">
        <w:trPr>
          <w:trHeight w:val="10187"/>
        </w:trPr>
        <w:tc>
          <w:tcPr>
            <w:tcW w:w="9016" w:type="dxa"/>
          </w:tcPr>
          <w:p w14:paraId="7BEE40AA" w14:textId="77777777" w:rsidR="00F016A2" w:rsidRPr="00FD1EE4" w:rsidRDefault="00F016A2" w:rsidP="006D2CDF">
            <w:pPr>
              <w:rPr>
                <w:rFonts w:ascii="GHEA Grapalat" w:eastAsia="GHEA Grapalat" w:hAnsi="GHEA Grapalat" w:cs="GHEA Grapalat"/>
                <w:b/>
                <w:color w:val="000000"/>
              </w:rPr>
            </w:pPr>
          </w:p>
        </w:tc>
      </w:tr>
    </w:tbl>
    <w:p w14:paraId="225D9983"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BD6F800" w14:textId="77777777" w:rsidR="00F016A2" w:rsidRDefault="00F016A2" w:rsidP="00F016A2">
      <w:pPr>
        <w:rPr>
          <w:rFonts w:ascii="GHEA Grapalat" w:hAnsi="GHEA Grapalat"/>
          <w:b/>
        </w:rPr>
      </w:pPr>
    </w:p>
    <w:p w14:paraId="00F507CC" w14:textId="77777777" w:rsidR="00F016A2" w:rsidRDefault="00F016A2" w:rsidP="00F016A2">
      <w:pPr>
        <w:rPr>
          <w:ins w:id="13" w:author="Inesa Kocharyan" w:date="2021-09-01T11:45:00Z"/>
          <w:rFonts w:ascii="GHEA Grapalat" w:hAnsi="GHEA Grapalat"/>
          <w:b/>
        </w:rPr>
      </w:pPr>
    </w:p>
    <w:p w14:paraId="5338D0E2" w14:textId="77777777" w:rsidR="00F016A2" w:rsidRDefault="00F016A2" w:rsidP="00F016A2">
      <w:pPr>
        <w:rPr>
          <w:rFonts w:ascii="GHEA Grapalat" w:hAnsi="GHEA Grapalat"/>
          <w:b/>
        </w:rPr>
      </w:pPr>
      <w:r>
        <w:rPr>
          <w:rFonts w:ascii="GHEA Grapalat" w:hAnsi="GHEA Grapalat"/>
          <w:b/>
        </w:rPr>
        <w:br w:type="page"/>
      </w:r>
    </w:p>
    <w:p w14:paraId="45B25BA6"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672C3A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C98B8D"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DFB99E8"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84C3286"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E3AFEF8"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544416"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53C4F195"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574C90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C51F574"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5F423509"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9F98891"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F8E48A"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B644F03"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237E78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5B9094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06A65C63"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7330926"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 xml:space="preserve">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BF2BFB6"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0306ED">
        <w:rPr>
          <w:rFonts w:ascii="GHEA Grapalat" w:eastAsia="GHEA Grapalat" w:hAnsi="GHEA Grapalat" w:cs="GHEA Grapalat"/>
        </w:rPr>
        <w:lastRenderedPageBreak/>
        <w:t>участия производится отметка о наличии одновременно и прямого, и косвенного участия;</w:t>
      </w:r>
    </w:p>
    <w:p w14:paraId="6AB178D7"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575B42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8C68FE"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4E70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93F38FA"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0979B55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2DF73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771A61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DFD8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1512D0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23960A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E3DAAE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ED3322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378C9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919137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720D505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3D000B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5DB7F73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593120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62780B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41FFA424" w14:textId="77777777" w:rsidR="005D1001" w:rsidRPr="009044F1" w:rsidRDefault="00B2572B" w:rsidP="005D1001">
      <w:pPr>
        <w:pStyle w:val="a3"/>
        <w:widowControl w:val="0"/>
        <w:spacing w:after="160" w:line="240" w:lineRule="auto"/>
        <w:ind w:firstLine="0"/>
        <w:jc w:val="right"/>
        <w:rPr>
          <w:rFonts w:ascii="GHEA Grapalat" w:hAnsi="GHEA Grapalat"/>
          <w:i w:val="0"/>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5481D528" w14:textId="0748D791" w:rsidR="00B2572B" w:rsidRPr="009044F1" w:rsidRDefault="00B2572B" w:rsidP="00B46D58">
      <w:pPr>
        <w:pStyle w:val="31"/>
        <w:widowControl w:val="0"/>
        <w:spacing w:after="160" w:line="240" w:lineRule="auto"/>
        <w:jc w:val="right"/>
        <w:rPr>
          <w:rFonts w:ascii="GHEA Grapalat" w:hAnsi="GHEA Grapalat" w:cs="Arial"/>
          <w:b/>
          <w:sz w:val="24"/>
          <w:szCs w:val="24"/>
        </w:rPr>
      </w:pPr>
    </w:p>
    <w:p w14:paraId="13DB2FDB" w14:textId="77777777" w:rsidR="00B2572B" w:rsidRPr="009044F1" w:rsidRDefault="00B2572B" w:rsidP="00B46D58">
      <w:pPr>
        <w:widowControl w:val="0"/>
        <w:spacing w:after="120"/>
        <w:ind w:firstLine="567"/>
        <w:jc w:val="center"/>
        <w:rPr>
          <w:rFonts w:ascii="GHEA Grapalat" w:hAnsi="GHEA Grapalat"/>
        </w:rPr>
      </w:pPr>
    </w:p>
    <w:p w14:paraId="5AC7B39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A42335A" w14:textId="77777777" w:rsidR="00B2572B" w:rsidRPr="009044F1" w:rsidRDefault="00B2572B" w:rsidP="00B46D58">
      <w:pPr>
        <w:widowControl w:val="0"/>
        <w:spacing w:after="120"/>
        <w:ind w:firstLine="567"/>
        <w:jc w:val="center"/>
        <w:rPr>
          <w:rFonts w:ascii="GHEA Grapalat" w:hAnsi="GHEA Grapalat"/>
        </w:rPr>
      </w:pPr>
    </w:p>
    <w:p w14:paraId="7B1C4B9A" w14:textId="08B8F261" w:rsidR="005D1001" w:rsidRPr="009044F1" w:rsidRDefault="00B2572B" w:rsidP="005D1001">
      <w:pPr>
        <w:pStyle w:val="a3"/>
        <w:widowControl w:val="0"/>
        <w:spacing w:after="160" w:line="240" w:lineRule="auto"/>
        <w:ind w:firstLine="0"/>
        <w:jc w:val="center"/>
        <w:rPr>
          <w:rFonts w:ascii="GHEA Grapalat" w:hAnsi="GHEA Grapalat"/>
          <w:i w:val="0"/>
          <w:sz w:val="24"/>
          <w:szCs w:val="24"/>
        </w:rPr>
      </w:pPr>
      <w:r w:rsidRPr="005744FC">
        <w:rPr>
          <w:rFonts w:ascii="GHEA Grapalat" w:hAnsi="GHEA Grapalat"/>
          <w:spacing w:val="-6"/>
        </w:rPr>
        <w:t xml:space="preserve">Рассмотрев приглашение на открытый конкурс под </w:t>
      </w:r>
      <w:proofErr w:type="gramStart"/>
      <w:r w:rsidRPr="005744FC">
        <w:rPr>
          <w:rFonts w:ascii="GHEA Grapalat" w:hAnsi="GHEA Grapalat"/>
          <w:spacing w:val="-6"/>
        </w:rPr>
        <w:t xml:space="preserve">кодом </w:t>
      </w:r>
      <w:r w:rsidR="005D1001">
        <w:rPr>
          <w:rFonts w:ascii="GHEA Grapalat" w:hAnsi="GHEA Grapalat"/>
          <w:spacing w:val="-6"/>
        </w:rPr>
        <w:t xml:space="preserve"> </w:t>
      </w:r>
      <w:r w:rsidR="005D1001">
        <w:rPr>
          <w:rFonts w:ascii="GHEA Grapalat" w:hAnsi="GHEA Grapalat"/>
          <w:i w:val="0"/>
          <w:sz w:val="24"/>
          <w:szCs w:val="24"/>
        </w:rPr>
        <w:t>ДБПААК</w:t>
      </w:r>
      <w:proofErr w:type="gramEnd"/>
      <w:r w:rsidR="005D1001">
        <w:rPr>
          <w:rFonts w:ascii="GHEA Grapalat" w:hAnsi="GHEA Grapalat"/>
          <w:i w:val="0"/>
          <w:sz w:val="24"/>
          <w:szCs w:val="24"/>
        </w:rPr>
        <w:t>-ГААПДЗБ-25/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18B8C8B5" w14:textId="078D5EC4" w:rsidR="005744FC" w:rsidRPr="000F6C24" w:rsidRDefault="005744FC" w:rsidP="00B46D58">
      <w:pPr>
        <w:widowControl w:val="0"/>
        <w:spacing w:after="160"/>
        <w:ind w:firstLine="567"/>
        <w:jc w:val="both"/>
        <w:rPr>
          <w:rFonts w:ascii="GHEA Grapalat" w:hAnsi="GHEA Grapalat"/>
        </w:rPr>
      </w:pPr>
    </w:p>
    <w:p w14:paraId="03F88666"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048A4D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DE87EE9"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B596A1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9CA990A"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4048C096"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211237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268A786E"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93AD287"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0AB5238"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77E0BA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14:paraId="1990FEC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A8BB3B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C7B85D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52CDFB7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C5E123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FED8BF0"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71E6CCE"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540BCA1"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F914342"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117EA4D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335D34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2F862E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0DF8072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F37099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D78771E" w14:textId="77777777" w:rsidR="0009191C" w:rsidRPr="005744FC" w:rsidRDefault="0009191C" w:rsidP="00B46D58">
            <w:pPr>
              <w:widowControl w:val="0"/>
              <w:jc w:val="center"/>
              <w:rPr>
                <w:rFonts w:ascii="GHEA Grapalat" w:hAnsi="GHEA Grapalat"/>
                <w:sz w:val="20"/>
                <w:szCs w:val="20"/>
              </w:rPr>
            </w:pPr>
          </w:p>
        </w:tc>
      </w:tr>
      <w:tr w:rsidR="0009191C" w:rsidRPr="005744FC" w14:paraId="7D4B6BD2"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85EDE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05443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10169E6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C817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D33F503" w14:textId="77777777" w:rsidR="0009191C" w:rsidRPr="005744FC" w:rsidRDefault="0009191C" w:rsidP="00B46D58">
            <w:pPr>
              <w:widowControl w:val="0"/>
              <w:rPr>
                <w:rFonts w:ascii="GHEA Grapalat" w:hAnsi="GHEA Grapalat"/>
                <w:sz w:val="20"/>
                <w:szCs w:val="20"/>
              </w:rPr>
            </w:pPr>
          </w:p>
        </w:tc>
      </w:tr>
      <w:tr w:rsidR="0009191C" w:rsidRPr="005744FC" w14:paraId="0576BE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17461A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8D43CE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013265C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57866A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707E8B1" w14:textId="77777777" w:rsidR="0009191C" w:rsidRPr="005744FC" w:rsidRDefault="0009191C" w:rsidP="00B46D58">
            <w:pPr>
              <w:widowControl w:val="0"/>
              <w:jc w:val="center"/>
              <w:rPr>
                <w:rFonts w:ascii="GHEA Grapalat" w:hAnsi="GHEA Grapalat"/>
                <w:sz w:val="20"/>
                <w:szCs w:val="20"/>
              </w:rPr>
            </w:pPr>
          </w:p>
        </w:tc>
      </w:tr>
      <w:tr w:rsidR="0009191C" w:rsidRPr="005744FC" w14:paraId="6DD66DD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779FA2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D7D669B"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2ED61F0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77022E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3F80B4D" w14:textId="77777777" w:rsidR="0009191C" w:rsidRPr="005744FC" w:rsidRDefault="0009191C" w:rsidP="00B46D58">
            <w:pPr>
              <w:widowControl w:val="0"/>
              <w:jc w:val="center"/>
              <w:rPr>
                <w:rFonts w:ascii="GHEA Grapalat" w:hAnsi="GHEA Grapalat"/>
                <w:sz w:val="20"/>
                <w:szCs w:val="20"/>
              </w:rPr>
            </w:pPr>
          </w:p>
        </w:tc>
      </w:tr>
      <w:tr w:rsidR="0009191C" w:rsidRPr="005744FC" w14:paraId="5FA6DCA1"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40243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5BA803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0ED4975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CBEBFA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CCAEB05" w14:textId="77777777" w:rsidR="0009191C" w:rsidRPr="005744FC" w:rsidRDefault="0009191C" w:rsidP="00B46D58">
            <w:pPr>
              <w:widowControl w:val="0"/>
              <w:jc w:val="center"/>
              <w:rPr>
                <w:rFonts w:ascii="GHEA Grapalat" w:hAnsi="GHEA Grapalat"/>
                <w:sz w:val="20"/>
                <w:szCs w:val="20"/>
              </w:rPr>
            </w:pPr>
          </w:p>
        </w:tc>
      </w:tr>
    </w:tbl>
    <w:p w14:paraId="1F6B071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7FB1DA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7AE2B0C" w14:textId="77777777" w:rsidR="00DC619D" w:rsidRPr="00D3436F" w:rsidRDefault="00DC619D" w:rsidP="00B46D58">
      <w:pPr>
        <w:widowControl w:val="0"/>
        <w:spacing w:after="160"/>
        <w:jc w:val="both"/>
        <w:rPr>
          <w:rFonts w:ascii="GHEA Grapalat" w:hAnsi="GHEA Grapalat"/>
          <w:lang w:val="es-ES"/>
        </w:rPr>
      </w:pPr>
    </w:p>
    <w:p w14:paraId="5FB643D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E55C986" w14:textId="77777777" w:rsidR="00B217BB" w:rsidRDefault="00B217BB" w:rsidP="00B46D58">
      <w:pPr>
        <w:rPr>
          <w:rFonts w:ascii="GHEA Grapalat" w:hAnsi="GHEA Grapalat"/>
          <w:b/>
        </w:rPr>
      </w:pPr>
      <w:r>
        <w:rPr>
          <w:rFonts w:ascii="GHEA Grapalat" w:hAnsi="GHEA Grapalat"/>
          <w:b/>
        </w:rPr>
        <w:br w:type="page"/>
      </w:r>
    </w:p>
    <w:p w14:paraId="74138978"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545B367F" w14:textId="77777777" w:rsidR="005D1001" w:rsidRPr="009044F1" w:rsidRDefault="003D2FE2" w:rsidP="005D1001">
      <w:pPr>
        <w:pStyle w:val="a3"/>
        <w:widowControl w:val="0"/>
        <w:spacing w:after="160" w:line="240" w:lineRule="auto"/>
        <w:ind w:firstLine="0"/>
        <w:jc w:val="right"/>
        <w:rPr>
          <w:rFonts w:ascii="GHEA Grapalat" w:hAnsi="GHEA Grapalat"/>
          <w:i w:val="0"/>
          <w:sz w:val="24"/>
          <w:szCs w:val="24"/>
        </w:rPr>
      </w:pPr>
      <w:r w:rsidRPr="00B138F3">
        <w:rPr>
          <w:rFonts w:ascii="GHEA Grapalat" w:hAnsi="GHEA Grapalat"/>
          <w:sz w:val="22"/>
          <w:szCs w:val="22"/>
        </w:rPr>
        <w:t>к Приглашению на открытый конкурс</w:t>
      </w:r>
      <w:r w:rsidRPr="00B138F3">
        <w:rPr>
          <w:rFonts w:ascii="GHEA Grapalat" w:hAnsi="GHEA Grapalat" w:cs="GHEA Grapalat"/>
          <w:sz w:val="22"/>
          <w:szCs w:val="22"/>
        </w:rPr>
        <w:br/>
      </w:r>
      <w:r w:rsidRPr="00B138F3">
        <w:rPr>
          <w:rFonts w:ascii="GHEA Grapalat" w:hAnsi="GHEA Grapalat"/>
          <w:sz w:val="22"/>
          <w:szCs w:val="22"/>
        </w:rPr>
        <w:t xml:space="preserve">под кодом </w:t>
      </w:r>
      <w:r w:rsidR="005D1001">
        <w:rPr>
          <w:rFonts w:ascii="GHEA Grapalat" w:hAnsi="GHEA Grapalat"/>
          <w:i w:val="0"/>
          <w:sz w:val="24"/>
          <w:szCs w:val="24"/>
        </w:rPr>
        <w:t>ДБПААК-ГААПДЗБ-25/</w:t>
      </w:r>
      <w:r w:rsidR="005D1001">
        <w:rPr>
          <w:rFonts w:ascii="GHEA Grapalat" w:hAnsi="GHEA Grapalat"/>
          <w:i w:val="0"/>
          <w:sz w:val="24"/>
          <w:szCs w:val="24"/>
          <w:lang w:val="hy-AM"/>
        </w:rPr>
        <w:t>2</w:t>
      </w:r>
      <w:r w:rsidR="005D1001">
        <w:rPr>
          <w:rFonts w:ascii="GHEA Grapalat" w:hAnsi="GHEA Grapalat"/>
          <w:i w:val="0"/>
          <w:sz w:val="24"/>
          <w:szCs w:val="24"/>
        </w:rPr>
        <w:t>-В</w:t>
      </w:r>
    </w:p>
    <w:p w14:paraId="52C01F96" w14:textId="4A4679D5" w:rsidR="003D2FE2" w:rsidRPr="00B138F3" w:rsidRDefault="003D2FE2" w:rsidP="005D1001">
      <w:pPr>
        <w:widowControl w:val="0"/>
        <w:spacing w:after="160"/>
        <w:jc w:val="right"/>
        <w:rPr>
          <w:rFonts w:ascii="GHEA Grapalat" w:hAnsi="GHEA Grapalat"/>
          <w:b/>
          <w:sz w:val="22"/>
          <w:szCs w:val="22"/>
        </w:rPr>
      </w:pPr>
    </w:p>
    <w:p w14:paraId="2F889A8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69E03F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DDF3AF6" w14:textId="77777777" w:rsidTr="00B932B8">
        <w:tc>
          <w:tcPr>
            <w:tcW w:w="4786" w:type="dxa"/>
          </w:tcPr>
          <w:p w14:paraId="170BE8EA"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EF310FB"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47E5B7AC" w14:textId="77777777" w:rsidR="003D2FE2" w:rsidRPr="00B138F3" w:rsidRDefault="003D2FE2" w:rsidP="003D2FE2">
      <w:pPr>
        <w:widowControl w:val="0"/>
        <w:spacing w:after="160"/>
        <w:rPr>
          <w:rFonts w:ascii="GHEA Grapalat" w:hAnsi="GHEA Grapalat" w:cs="GHEA Grapalat"/>
          <w:b/>
          <w:sz w:val="22"/>
          <w:szCs w:val="22"/>
        </w:rPr>
      </w:pPr>
    </w:p>
    <w:p w14:paraId="52C42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9F9DE1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1C94231"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0FD099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666FEF7"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8501A48"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40CF9C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0D5FA11"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4BE7244F"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7D68C522"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75FB2C5"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D5A0E8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2EB23A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1C3D84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4BB8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0E4DD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71187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14:paraId="0681A4F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6A17B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C1D27A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5869C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3E8AD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261E93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13C03B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668956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53829D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6A926D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244FABA"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B53708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101B3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3F2089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73F840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AB818B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4398219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E4D1E7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F96335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03D4DDA" w14:textId="77777777" w:rsidR="003D2FE2" w:rsidRPr="00B138F3" w:rsidRDefault="003D2FE2" w:rsidP="003D2FE2">
      <w:pPr>
        <w:widowControl w:val="0"/>
        <w:spacing w:after="160"/>
        <w:jc w:val="right"/>
        <w:rPr>
          <w:rFonts w:ascii="GHEA Grapalat" w:hAnsi="GHEA Grapalat"/>
          <w:sz w:val="22"/>
          <w:szCs w:val="22"/>
        </w:rPr>
      </w:pPr>
    </w:p>
    <w:p w14:paraId="3AE0809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1B1AC8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28353739" w14:textId="77777777" w:rsidR="003D2FE2" w:rsidRPr="00B138F3" w:rsidRDefault="003D2FE2" w:rsidP="003D2FE2">
      <w:pPr>
        <w:widowControl w:val="0"/>
        <w:spacing w:after="160"/>
        <w:jc w:val="both"/>
        <w:rPr>
          <w:rFonts w:ascii="GHEA Grapalat" w:hAnsi="GHEA Grapalat"/>
          <w:sz w:val="22"/>
          <w:szCs w:val="22"/>
        </w:rPr>
      </w:pPr>
    </w:p>
    <w:p w14:paraId="1C9460AC" w14:textId="77777777" w:rsidR="003D2FE2" w:rsidRPr="00B138F3" w:rsidRDefault="003D2FE2" w:rsidP="003D2FE2">
      <w:pPr>
        <w:widowControl w:val="0"/>
        <w:spacing w:after="160"/>
        <w:jc w:val="both"/>
        <w:rPr>
          <w:rFonts w:ascii="GHEA Grapalat" w:hAnsi="GHEA Grapalat"/>
          <w:sz w:val="22"/>
          <w:szCs w:val="22"/>
        </w:rPr>
      </w:pPr>
    </w:p>
    <w:p w14:paraId="034D6D98" w14:textId="77777777" w:rsidR="003D2FE2" w:rsidRPr="00B138F3" w:rsidRDefault="003D2FE2" w:rsidP="003D2FE2">
      <w:pPr>
        <w:rPr>
          <w:sz w:val="22"/>
          <w:szCs w:val="22"/>
        </w:rPr>
      </w:pPr>
    </w:p>
    <w:p w14:paraId="4C722228" w14:textId="77777777" w:rsidR="001005B0" w:rsidRPr="00B138F3" w:rsidRDefault="001005B0" w:rsidP="003D2FE2">
      <w:pPr>
        <w:widowControl w:val="0"/>
        <w:spacing w:after="160"/>
        <w:ind w:left="567" w:right="565"/>
        <w:jc w:val="both"/>
        <w:rPr>
          <w:rFonts w:ascii="GHEA Grapalat" w:hAnsi="GHEA Grapalat"/>
          <w:sz w:val="22"/>
          <w:szCs w:val="22"/>
        </w:rPr>
      </w:pPr>
    </w:p>
    <w:p w14:paraId="51952C61" w14:textId="77777777" w:rsidR="001005B0" w:rsidRPr="00B138F3" w:rsidRDefault="001005B0" w:rsidP="00B46D58">
      <w:pPr>
        <w:widowControl w:val="0"/>
        <w:spacing w:after="160"/>
        <w:ind w:left="567" w:right="565"/>
        <w:jc w:val="center"/>
        <w:rPr>
          <w:rFonts w:ascii="GHEA Grapalat" w:hAnsi="GHEA Grapalat"/>
          <w:b/>
          <w:sz w:val="22"/>
          <w:szCs w:val="22"/>
        </w:rPr>
      </w:pPr>
    </w:p>
    <w:p w14:paraId="62D45988" w14:textId="77777777" w:rsidR="001005B0" w:rsidRPr="00B138F3" w:rsidRDefault="001005B0" w:rsidP="00B46D58">
      <w:pPr>
        <w:widowControl w:val="0"/>
        <w:spacing w:after="160"/>
        <w:ind w:left="567" w:right="565"/>
        <w:jc w:val="center"/>
        <w:rPr>
          <w:rFonts w:ascii="GHEA Grapalat" w:hAnsi="GHEA Grapalat"/>
          <w:b/>
          <w:sz w:val="22"/>
          <w:szCs w:val="22"/>
        </w:rPr>
      </w:pPr>
    </w:p>
    <w:p w14:paraId="077B9D83" w14:textId="77777777" w:rsidR="001005B0" w:rsidRPr="00B138F3" w:rsidRDefault="001005B0" w:rsidP="00B46D58">
      <w:pPr>
        <w:widowControl w:val="0"/>
        <w:spacing w:after="160"/>
        <w:ind w:left="567" w:right="565"/>
        <w:jc w:val="center"/>
        <w:rPr>
          <w:rFonts w:ascii="GHEA Grapalat" w:hAnsi="GHEA Grapalat"/>
          <w:b/>
          <w:sz w:val="22"/>
          <w:szCs w:val="22"/>
        </w:rPr>
      </w:pPr>
    </w:p>
    <w:p w14:paraId="2C565BAB" w14:textId="77777777" w:rsidR="001005B0" w:rsidRPr="00B138F3" w:rsidRDefault="001005B0" w:rsidP="00B46D58">
      <w:pPr>
        <w:widowControl w:val="0"/>
        <w:spacing w:after="160"/>
        <w:ind w:left="567" w:right="565"/>
        <w:jc w:val="center"/>
        <w:rPr>
          <w:rFonts w:ascii="GHEA Grapalat" w:hAnsi="GHEA Grapalat"/>
          <w:b/>
          <w:sz w:val="22"/>
          <w:szCs w:val="22"/>
        </w:rPr>
      </w:pPr>
    </w:p>
    <w:p w14:paraId="080787FD" w14:textId="77777777" w:rsidR="001005B0" w:rsidRPr="00B138F3" w:rsidRDefault="001005B0" w:rsidP="00B46D58">
      <w:pPr>
        <w:widowControl w:val="0"/>
        <w:spacing w:after="160"/>
        <w:ind w:left="567" w:right="565"/>
        <w:jc w:val="center"/>
        <w:rPr>
          <w:rFonts w:ascii="GHEA Grapalat" w:hAnsi="GHEA Grapalat"/>
          <w:b/>
          <w:sz w:val="22"/>
          <w:szCs w:val="22"/>
        </w:rPr>
      </w:pPr>
    </w:p>
    <w:p w14:paraId="23F8B8B9" w14:textId="77777777" w:rsidR="001005B0" w:rsidRPr="00B138F3" w:rsidRDefault="001005B0" w:rsidP="00B46D58">
      <w:pPr>
        <w:widowControl w:val="0"/>
        <w:spacing w:after="160"/>
        <w:ind w:left="567" w:right="565"/>
        <w:jc w:val="center"/>
        <w:rPr>
          <w:rFonts w:ascii="GHEA Grapalat" w:hAnsi="GHEA Grapalat"/>
          <w:b/>
        </w:rPr>
      </w:pPr>
    </w:p>
    <w:p w14:paraId="17D35372" w14:textId="77777777" w:rsidR="001005B0" w:rsidRPr="00B138F3" w:rsidRDefault="001005B0" w:rsidP="00B46D58">
      <w:pPr>
        <w:widowControl w:val="0"/>
        <w:spacing w:after="160"/>
        <w:ind w:left="567" w:right="565"/>
        <w:jc w:val="center"/>
        <w:rPr>
          <w:rFonts w:ascii="GHEA Grapalat" w:hAnsi="GHEA Grapalat"/>
          <w:b/>
        </w:rPr>
      </w:pPr>
    </w:p>
    <w:p w14:paraId="213505C5" w14:textId="77777777" w:rsidR="001005B0" w:rsidRPr="00B138F3" w:rsidRDefault="001005B0" w:rsidP="00B46D58">
      <w:pPr>
        <w:widowControl w:val="0"/>
        <w:spacing w:after="160"/>
        <w:ind w:left="567" w:right="565"/>
        <w:jc w:val="center"/>
        <w:rPr>
          <w:rFonts w:ascii="GHEA Grapalat" w:hAnsi="GHEA Grapalat"/>
          <w:b/>
        </w:rPr>
      </w:pPr>
    </w:p>
    <w:p w14:paraId="0A2B29BE" w14:textId="77777777" w:rsidR="001005B0" w:rsidRPr="00B138F3" w:rsidRDefault="001005B0" w:rsidP="00B46D58">
      <w:pPr>
        <w:widowControl w:val="0"/>
        <w:spacing w:after="160"/>
        <w:ind w:left="567" w:right="565"/>
        <w:jc w:val="center"/>
        <w:rPr>
          <w:rFonts w:ascii="GHEA Grapalat" w:hAnsi="GHEA Grapalat"/>
          <w:b/>
        </w:rPr>
      </w:pPr>
    </w:p>
    <w:p w14:paraId="34ED02F7" w14:textId="77777777" w:rsidR="001005B0" w:rsidRPr="00B138F3" w:rsidRDefault="001005B0" w:rsidP="00B46D58">
      <w:pPr>
        <w:widowControl w:val="0"/>
        <w:spacing w:after="160"/>
        <w:ind w:left="567" w:right="565"/>
        <w:jc w:val="center"/>
        <w:rPr>
          <w:rFonts w:ascii="GHEA Grapalat" w:hAnsi="GHEA Grapalat"/>
          <w:b/>
        </w:rPr>
      </w:pPr>
    </w:p>
    <w:p w14:paraId="03978644" w14:textId="77777777" w:rsidR="001005B0" w:rsidRPr="00B138F3" w:rsidRDefault="001005B0" w:rsidP="00B46D58">
      <w:pPr>
        <w:widowControl w:val="0"/>
        <w:spacing w:after="160"/>
        <w:ind w:left="567" w:right="565"/>
        <w:jc w:val="center"/>
        <w:rPr>
          <w:rFonts w:ascii="GHEA Grapalat" w:hAnsi="GHEA Grapalat"/>
          <w:b/>
        </w:rPr>
      </w:pPr>
    </w:p>
    <w:p w14:paraId="67068B95" w14:textId="77777777" w:rsidR="001005B0" w:rsidRPr="00B138F3" w:rsidRDefault="001005B0" w:rsidP="00B46D58">
      <w:pPr>
        <w:widowControl w:val="0"/>
        <w:spacing w:after="160"/>
        <w:ind w:left="567" w:right="565"/>
        <w:jc w:val="center"/>
        <w:rPr>
          <w:rFonts w:ascii="GHEA Grapalat" w:hAnsi="GHEA Grapalat"/>
          <w:b/>
        </w:rPr>
      </w:pPr>
    </w:p>
    <w:p w14:paraId="0125CBC5" w14:textId="77777777" w:rsidR="001005B0" w:rsidRPr="00B138F3" w:rsidRDefault="001005B0" w:rsidP="00B46D58">
      <w:pPr>
        <w:widowControl w:val="0"/>
        <w:spacing w:after="160"/>
        <w:ind w:left="567" w:right="565"/>
        <w:jc w:val="center"/>
        <w:rPr>
          <w:rFonts w:ascii="GHEA Grapalat" w:hAnsi="GHEA Grapalat"/>
          <w:b/>
        </w:rPr>
      </w:pPr>
    </w:p>
    <w:p w14:paraId="2206E29D" w14:textId="77777777" w:rsidR="001005B0" w:rsidRPr="00B138F3" w:rsidRDefault="001005B0" w:rsidP="00B46D58">
      <w:pPr>
        <w:widowControl w:val="0"/>
        <w:spacing w:after="160"/>
        <w:ind w:left="567" w:right="565"/>
        <w:jc w:val="center"/>
        <w:rPr>
          <w:rFonts w:ascii="GHEA Grapalat" w:hAnsi="GHEA Grapalat"/>
          <w:b/>
        </w:rPr>
      </w:pPr>
    </w:p>
    <w:p w14:paraId="7D3074A7" w14:textId="77777777" w:rsidR="001005B0" w:rsidRPr="00B138F3" w:rsidRDefault="001005B0" w:rsidP="00B46D58">
      <w:pPr>
        <w:widowControl w:val="0"/>
        <w:spacing w:after="160"/>
        <w:ind w:left="567" w:right="565"/>
        <w:jc w:val="center"/>
        <w:rPr>
          <w:rFonts w:ascii="GHEA Grapalat" w:hAnsi="GHEA Grapalat"/>
          <w:b/>
        </w:rPr>
      </w:pPr>
    </w:p>
    <w:p w14:paraId="46F82B48" w14:textId="77777777" w:rsidR="001005B0" w:rsidRPr="00B138F3" w:rsidRDefault="001005B0" w:rsidP="00B46D58">
      <w:pPr>
        <w:widowControl w:val="0"/>
        <w:spacing w:after="160"/>
        <w:ind w:left="567" w:right="565"/>
        <w:jc w:val="center"/>
        <w:rPr>
          <w:rFonts w:ascii="GHEA Grapalat" w:hAnsi="GHEA Grapalat"/>
          <w:b/>
        </w:rPr>
      </w:pPr>
    </w:p>
    <w:p w14:paraId="39A14E16"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BDEA1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D6F2A"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B4FFC5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620AB"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0C82A3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15720"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46BF2BC8"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82D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940307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F753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BE7620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F561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D99A73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9DD4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EC3677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B0769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4C07B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5E2F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0919D7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4E43F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039B0FC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1BBB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36FB90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93D4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EF958C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A609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4D4BDE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F99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A9694D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999FD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CA6BAE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D8AE6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39F0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BCB9C"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35C9BF72"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F3247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16AC0D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C23B5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396C0D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758C5E"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049DBA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9702DDA"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F9BDDCF" w14:textId="77777777" w:rsidR="00C3421C" w:rsidRPr="00B138F3" w:rsidRDefault="00C3421C" w:rsidP="00DE2AE3">
            <w:pPr>
              <w:widowControl w:val="0"/>
              <w:spacing w:after="160"/>
              <w:rPr>
                <w:rFonts w:ascii="GHEA Grapalat" w:hAnsi="GHEA Grapalat" w:cs="Sylfaen"/>
              </w:rPr>
            </w:pPr>
          </w:p>
          <w:p w14:paraId="49993154"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5064959" w14:textId="77777777" w:rsidR="00C3421C" w:rsidRPr="00B138F3" w:rsidRDefault="00C3421C" w:rsidP="00DE2AE3">
            <w:pPr>
              <w:widowControl w:val="0"/>
              <w:spacing w:after="160"/>
              <w:rPr>
                <w:rFonts w:ascii="GHEA Grapalat" w:hAnsi="GHEA Grapalat" w:cs="Sylfaen"/>
              </w:rPr>
            </w:pPr>
          </w:p>
          <w:p w14:paraId="2D38890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CEE16D4" w14:textId="77777777" w:rsidR="00C3421C" w:rsidRPr="00B138F3" w:rsidRDefault="00C3421C" w:rsidP="00DE2AE3">
            <w:pPr>
              <w:widowControl w:val="0"/>
              <w:spacing w:after="160"/>
              <w:rPr>
                <w:rFonts w:ascii="GHEA Grapalat" w:hAnsi="GHEA Grapalat" w:cs="Sylfaen"/>
              </w:rPr>
            </w:pPr>
          </w:p>
          <w:p w14:paraId="04EEA6D3"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2829E07"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7F56747"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C880ED9" w14:textId="77777777" w:rsidR="00C3421C" w:rsidRPr="00B138F3" w:rsidRDefault="00C3421C" w:rsidP="00DE2AE3">
            <w:pPr>
              <w:widowControl w:val="0"/>
              <w:spacing w:after="160"/>
              <w:rPr>
                <w:rFonts w:ascii="GHEA Grapalat" w:hAnsi="GHEA Grapalat" w:cs="Sylfaen"/>
              </w:rPr>
            </w:pPr>
          </w:p>
          <w:p w14:paraId="2AAE5EA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E71A22D" w14:textId="77777777" w:rsidR="00C3421C" w:rsidRPr="00B138F3" w:rsidRDefault="00C3421C" w:rsidP="00DE2AE3">
            <w:pPr>
              <w:widowControl w:val="0"/>
              <w:spacing w:after="160"/>
              <w:jc w:val="right"/>
              <w:rPr>
                <w:rFonts w:ascii="GHEA Grapalat" w:hAnsi="GHEA Grapalat" w:cs="Tahoma"/>
              </w:rPr>
            </w:pPr>
          </w:p>
          <w:p w14:paraId="6867881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6DBC76B" w14:textId="77777777" w:rsidR="00C3421C" w:rsidRPr="00B138F3" w:rsidRDefault="00C3421C" w:rsidP="00DE2AE3">
            <w:pPr>
              <w:widowControl w:val="0"/>
              <w:spacing w:after="160"/>
              <w:rPr>
                <w:rFonts w:ascii="GHEA Grapalat" w:hAnsi="GHEA Grapalat" w:cs="Sylfaen"/>
              </w:rPr>
            </w:pPr>
          </w:p>
          <w:p w14:paraId="187E4C8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2A49C8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C7BCFD5"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4E1137D" w14:textId="77777777" w:rsidR="00C3421C" w:rsidRPr="00B138F3" w:rsidRDefault="00C3421C" w:rsidP="00DE2AE3">
            <w:pPr>
              <w:widowControl w:val="0"/>
              <w:spacing w:after="160"/>
              <w:rPr>
                <w:rFonts w:ascii="GHEA Grapalat" w:hAnsi="GHEA Grapalat"/>
              </w:rPr>
            </w:pPr>
          </w:p>
          <w:p w14:paraId="29B59F05"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7A238EA"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56E4864" w14:textId="77777777" w:rsidR="00C3421C" w:rsidRPr="00B138F3" w:rsidRDefault="00C3421C" w:rsidP="00DE2AE3">
            <w:pPr>
              <w:widowControl w:val="0"/>
              <w:spacing w:after="160"/>
              <w:rPr>
                <w:rFonts w:ascii="GHEA Grapalat" w:hAnsi="GHEA Grapalat" w:cs="Tahoma"/>
              </w:rPr>
            </w:pPr>
          </w:p>
          <w:p w14:paraId="52DC06EF"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E02DA2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E7840D8" w14:textId="77777777" w:rsidR="00C3421C" w:rsidRPr="00B138F3" w:rsidRDefault="00C3421C" w:rsidP="00DE2AE3">
            <w:pPr>
              <w:widowControl w:val="0"/>
              <w:spacing w:after="160"/>
              <w:rPr>
                <w:rFonts w:ascii="GHEA Grapalat" w:hAnsi="GHEA Grapalat" w:cs="Tahoma"/>
              </w:rPr>
            </w:pPr>
          </w:p>
          <w:p w14:paraId="565C722A"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3948AFA"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4A46ADD" w14:textId="77777777" w:rsidR="00C3421C" w:rsidRPr="00B138F3" w:rsidRDefault="00C3421C" w:rsidP="00DE2AE3">
            <w:pPr>
              <w:widowControl w:val="0"/>
              <w:spacing w:after="160"/>
              <w:rPr>
                <w:rFonts w:ascii="GHEA Grapalat" w:hAnsi="GHEA Grapalat" w:cs="Arial"/>
              </w:rPr>
            </w:pPr>
          </w:p>
        </w:tc>
      </w:tr>
      <w:tr w:rsidR="00B138F3" w:rsidRPr="00B138F3" w14:paraId="68391DB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01553F0"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D41EBD0" w14:textId="77777777" w:rsidR="00C3421C" w:rsidRPr="00B138F3" w:rsidRDefault="00C3421C" w:rsidP="00DE2AE3">
            <w:pPr>
              <w:widowControl w:val="0"/>
              <w:spacing w:after="160"/>
              <w:rPr>
                <w:rFonts w:ascii="GHEA Grapalat" w:hAnsi="GHEA Grapalat" w:cs="Sylfaen"/>
              </w:rPr>
            </w:pPr>
          </w:p>
          <w:p w14:paraId="45006B4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C210931"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A6A7AAF" w14:textId="77777777" w:rsidR="00C3421C" w:rsidRPr="00B138F3" w:rsidRDefault="00C3421C" w:rsidP="00DE2AE3">
            <w:pPr>
              <w:widowControl w:val="0"/>
              <w:spacing w:after="160"/>
              <w:rPr>
                <w:rFonts w:ascii="GHEA Grapalat" w:hAnsi="GHEA Grapalat"/>
              </w:rPr>
            </w:pPr>
          </w:p>
          <w:p w14:paraId="41F17C4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23697C0" w14:textId="77777777" w:rsidR="00C3421C" w:rsidRPr="00B138F3" w:rsidRDefault="00C3421C" w:rsidP="00C3421C">
      <w:pPr>
        <w:widowControl w:val="0"/>
        <w:spacing w:after="160"/>
        <w:jc w:val="center"/>
        <w:rPr>
          <w:rFonts w:ascii="GHEA Grapalat" w:hAnsi="GHEA Grapalat" w:cs="Sylfaen"/>
        </w:rPr>
      </w:pPr>
    </w:p>
    <w:p w14:paraId="33689484"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1657DB"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A354679"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D848F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D68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1028AD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9959B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B8C69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A820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0E528C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259C96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91863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D5914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232AF8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7E5C8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F05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3AE3C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40CF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A62D1A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10F4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E0002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B194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2A233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A72F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66A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8A84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0C34D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D5E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9D0A2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09BC3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502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4E0F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DCF0F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73B0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34D4B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D202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A820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E9172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D2920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0EBD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964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B8DC6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EB35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8B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47FD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9C40B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BF2FF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5CA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F60E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A938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F42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5D5F3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8DB6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3D09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9E9F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453AE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D47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C701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182D0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1D0F5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9AF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5CE39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378AC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B8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108B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CDC3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4999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211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B11D5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64B08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95C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B3D9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D9D30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F9F6A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8BD1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AFF7E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6A7DC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0AB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7E30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622C9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7E25C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5B8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93DED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DE3E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0AD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B41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DC3B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FC5DF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2DE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1E01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3CDA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4E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C2B8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F35D8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F6FE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89B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DEEB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A9E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FF5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C385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9A05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17C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8B2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B26D1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3E99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9A34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D724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BB44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620B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634C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80E1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46EB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BF62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27AA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0E8B0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D6D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9DA2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01300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575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401D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4B4A3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543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103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7677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5DD08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135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C88F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5D25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5DC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04060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0CF2F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D12F7"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2DD50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AE1D55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8504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10AF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114F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1C2D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0DD3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8AA4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32C494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26EA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1AF2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ECD54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C03F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771B296"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FDD0E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8B58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05DD9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837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6CC62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9FB12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650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7633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A405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B7AC8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7EBE5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DF5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9218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5D14F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0BA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59D9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FBBB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64D8B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60917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1B7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759C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0EED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3AC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AD40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B81E2B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E27C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BD644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FB496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D470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1F458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5FD6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29D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154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8632C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DD486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531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84626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4D1D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48E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CBFC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7A4A0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1C0D5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013B4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3CC5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6118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F8EC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9C2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EB49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692DED"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555AF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0A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1FAA7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F766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2740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E6B9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707C1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AFD0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317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AE13A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D9F7A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1B50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EEBB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A8256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10470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F01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3F5E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90E7B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5C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537B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AEC69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06F39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F31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D9B0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4598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3FB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E6FB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3D72F1"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4592F8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910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EEA05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2D4DD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B4039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E325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219663" w14:textId="77777777" w:rsidR="00C3421C" w:rsidRPr="00B138F3" w:rsidRDefault="00C3421C" w:rsidP="00DE2AE3">
            <w:pPr>
              <w:widowControl w:val="0"/>
              <w:spacing w:after="120"/>
              <w:jc w:val="center"/>
              <w:rPr>
                <w:rFonts w:ascii="GHEA Grapalat" w:hAnsi="GHEA Grapalat"/>
                <w:sz w:val="18"/>
                <w:szCs w:val="18"/>
              </w:rPr>
            </w:pPr>
          </w:p>
        </w:tc>
      </w:tr>
    </w:tbl>
    <w:p w14:paraId="3241265D" w14:textId="77777777" w:rsidR="001005B0" w:rsidRPr="00B138F3" w:rsidRDefault="001005B0" w:rsidP="00B46D58">
      <w:pPr>
        <w:widowControl w:val="0"/>
        <w:spacing w:after="160"/>
        <w:ind w:left="567" w:right="565"/>
        <w:jc w:val="center"/>
        <w:rPr>
          <w:rFonts w:ascii="GHEA Grapalat" w:hAnsi="GHEA Grapalat"/>
          <w:b/>
        </w:rPr>
      </w:pPr>
    </w:p>
    <w:p w14:paraId="08699C20" w14:textId="77777777" w:rsidR="001005B0" w:rsidRPr="00B138F3" w:rsidRDefault="001005B0" w:rsidP="00B46D58">
      <w:pPr>
        <w:widowControl w:val="0"/>
        <w:spacing w:after="160"/>
        <w:ind w:left="567" w:right="565"/>
        <w:jc w:val="center"/>
        <w:rPr>
          <w:rFonts w:ascii="GHEA Grapalat" w:hAnsi="GHEA Grapalat"/>
          <w:b/>
        </w:rPr>
      </w:pPr>
    </w:p>
    <w:p w14:paraId="56971F09" w14:textId="77777777" w:rsidR="001005B0" w:rsidRPr="00B138F3" w:rsidRDefault="001005B0" w:rsidP="00B46D58">
      <w:pPr>
        <w:widowControl w:val="0"/>
        <w:spacing w:after="160"/>
        <w:ind w:left="567" w:right="565"/>
        <w:jc w:val="center"/>
        <w:rPr>
          <w:rFonts w:ascii="GHEA Grapalat" w:hAnsi="GHEA Grapalat"/>
          <w:b/>
        </w:rPr>
      </w:pPr>
    </w:p>
    <w:p w14:paraId="7E8E8AEF" w14:textId="77777777" w:rsidR="001005B0" w:rsidRPr="00B138F3" w:rsidRDefault="001005B0" w:rsidP="00B46D58">
      <w:pPr>
        <w:widowControl w:val="0"/>
        <w:spacing w:after="160"/>
        <w:ind w:left="567" w:right="565"/>
        <w:jc w:val="center"/>
        <w:rPr>
          <w:rFonts w:ascii="GHEA Grapalat" w:hAnsi="GHEA Grapalat"/>
          <w:b/>
        </w:rPr>
      </w:pPr>
    </w:p>
    <w:p w14:paraId="3D74FDE4" w14:textId="77777777" w:rsidR="001005B0" w:rsidRPr="00B138F3" w:rsidRDefault="001005B0" w:rsidP="00B46D58">
      <w:pPr>
        <w:widowControl w:val="0"/>
        <w:spacing w:after="160"/>
        <w:ind w:left="567" w:right="565"/>
        <w:jc w:val="center"/>
        <w:rPr>
          <w:rFonts w:ascii="GHEA Grapalat" w:hAnsi="GHEA Grapalat"/>
          <w:b/>
        </w:rPr>
      </w:pPr>
    </w:p>
    <w:p w14:paraId="4C3CF276" w14:textId="77777777" w:rsidR="001005B0" w:rsidRPr="00B138F3" w:rsidRDefault="001005B0" w:rsidP="00B46D58">
      <w:pPr>
        <w:widowControl w:val="0"/>
        <w:spacing w:after="160"/>
        <w:ind w:left="567" w:right="565"/>
        <w:jc w:val="center"/>
        <w:rPr>
          <w:rFonts w:ascii="GHEA Grapalat" w:hAnsi="GHEA Grapalat"/>
          <w:b/>
        </w:rPr>
      </w:pPr>
    </w:p>
    <w:p w14:paraId="592E8284" w14:textId="77777777" w:rsidR="001005B0" w:rsidRPr="00B138F3" w:rsidRDefault="001005B0" w:rsidP="00B46D58">
      <w:pPr>
        <w:widowControl w:val="0"/>
        <w:spacing w:after="160"/>
        <w:ind w:left="567" w:right="565"/>
        <w:jc w:val="center"/>
        <w:rPr>
          <w:rFonts w:ascii="GHEA Grapalat" w:hAnsi="GHEA Grapalat"/>
          <w:b/>
        </w:rPr>
      </w:pPr>
    </w:p>
    <w:p w14:paraId="6851E023" w14:textId="77777777" w:rsidR="001005B0" w:rsidRPr="00B138F3" w:rsidRDefault="001005B0" w:rsidP="00B46D58">
      <w:pPr>
        <w:widowControl w:val="0"/>
        <w:spacing w:after="160"/>
        <w:ind w:left="567" w:right="565"/>
        <w:jc w:val="center"/>
        <w:rPr>
          <w:rFonts w:ascii="GHEA Grapalat" w:hAnsi="GHEA Grapalat"/>
          <w:b/>
        </w:rPr>
      </w:pPr>
    </w:p>
    <w:p w14:paraId="281084EB" w14:textId="77777777" w:rsidR="001005B0" w:rsidRPr="00B138F3" w:rsidRDefault="001005B0" w:rsidP="00B46D58">
      <w:pPr>
        <w:widowControl w:val="0"/>
        <w:spacing w:after="160"/>
        <w:ind w:left="567" w:right="565"/>
        <w:jc w:val="center"/>
        <w:rPr>
          <w:rFonts w:ascii="GHEA Grapalat" w:hAnsi="GHEA Grapalat"/>
          <w:b/>
        </w:rPr>
      </w:pPr>
    </w:p>
    <w:p w14:paraId="1CC7FBEC" w14:textId="77777777" w:rsidR="001005B0" w:rsidRPr="00B138F3" w:rsidRDefault="001005B0" w:rsidP="00B46D58">
      <w:pPr>
        <w:widowControl w:val="0"/>
        <w:spacing w:after="160"/>
        <w:ind w:left="567" w:right="565"/>
        <w:jc w:val="center"/>
        <w:rPr>
          <w:rFonts w:ascii="GHEA Grapalat" w:hAnsi="GHEA Grapalat"/>
          <w:b/>
        </w:rPr>
      </w:pPr>
    </w:p>
    <w:p w14:paraId="3F184A53" w14:textId="77777777" w:rsidR="001005B0" w:rsidRPr="00B138F3" w:rsidRDefault="001005B0" w:rsidP="00B46D58">
      <w:pPr>
        <w:widowControl w:val="0"/>
        <w:spacing w:after="160"/>
        <w:ind w:left="567" w:right="565"/>
        <w:jc w:val="center"/>
        <w:rPr>
          <w:rFonts w:ascii="GHEA Grapalat" w:hAnsi="GHEA Grapalat"/>
          <w:b/>
        </w:rPr>
      </w:pPr>
    </w:p>
    <w:p w14:paraId="21E837D5" w14:textId="77777777" w:rsidR="001005B0" w:rsidRPr="00B138F3" w:rsidRDefault="001005B0" w:rsidP="00B46D58">
      <w:pPr>
        <w:widowControl w:val="0"/>
        <w:spacing w:after="160"/>
        <w:ind w:left="567" w:right="565"/>
        <w:jc w:val="center"/>
        <w:rPr>
          <w:rFonts w:ascii="GHEA Grapalat" w:hAnsi="GHEA Grapalat"/>
          <w:b/>
        </w:rPr>
      </w:pPr>
    </w:p>
    <w:p w14:paraId="64B2AC83" w14:textId="77777777" w:rsidR="001005B0" w:rsidRPr="00B138F3" w:rsidRDefault="001005B0" w:rsidP="00B46D58">
      <w:pPr>
        <w:widowControl w:val="0"/>
        <w:spacing w:after="160"/>
        <w:ind w:left="567" w:right="565"/>
        <w:jc w:val="center"/>
        <w:rPr>
          <w:rFonts w:ascii="GHEA Grapalat" w:hAnsi="GHEA Grapalat"/>
          <w:b/>
        </w:rPr>
      </w:pPr>
    </w:p>
    <w:p w14:paraId="3590F807" w14:textId="77777777" w:rsidR="001005B0" w:rsidRPr="00B138F3" w:rsidRDefault="001005B0" w:rsidP="00B46D58">
      <w:pPr>
        <w:widowControl w:val="0"/>
        <w:spacing w:after="160"/>
        <w:ind w:left="567" w:right="565"/>
        <w:jc w:val="center"/>
        <w:rPr>
          <w:rFonts w:ascii="GHEA Grapalat" w:hAnsi="GHEA Grapalat"/>
          <w:b/>
        </w:rPr>
      </w:pPr>
    </w:p>
    <w:p w14:paraId="1588079A" w14:textId="77777777" w:rsidR="001005B0" w:rsidRPr="00B138F3" w:rsidRDefault="001005B0" w:rsidP="00B46D58">
      <w:pPr>
        <w:widowControl w:val="0"/>
        <w:spacing w:after="160"/>
        <w:ind w:left="567" w:right="565"/>
        <w:jc w:val="center"/>
        <w:rPr>
          <w:rFonts w:ascii="GHEA Grapalat" w:hAnsi="GHEA Grapalat"/>
          <w:b/>
        </w:rPr>
      </w:pPr>
    </w:p>
    <w:p w14:paraId="1E98575E" w14:textId="77777777" w:rsidR="001005B0" w:rsidRPr="00B138F3" w:rsidRDefault="001005B0" w:rsidP="00B46D58">
      <w:pPr>
        <w:widowControl w:val="0"/>
        <w:spacing w:after="160"/>
        <w:ind w:left="567" w:right="565"/>
        <w:jc w:val="center"/>
        <w:rPr>
          <w:rFonts w:ascii="GHEA Grapalat" w:hAnsi="GHEA Grapalat"/>
          <w:b/>
        </w:rPr>
      </w:pPr>
    </w:p>
    <w:p w14:paraId="555C825F" w14:textId="77777777" w:rsidR="001005B0" w:rsidRPr="00B138F3" w:rsidRDefault="001005B0" w:rsidP="00B46D58">
      <w:pPr>
        <w:widowControl w:val="0"/>
        <w:spacing w:after="160"/>
        <w:ind w:left="567" w:right="565"/>
        <w:jc w:val="center"/>
        <w:rPr>
          <w:rFonts w:ascii="GHEA Grapalat" w:hAnsi="GHEA Grapalat"/>
          <w:b/>
        </w:rPr>
      </w:pPr>
    </w:p>
    <w:p w14:paraId="59024C74"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483BE518" w14:textId="77777777"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18"/>
        <w:t>*</w:t>
      </w:r>
    </w:p>
    <w:p w14:paraId="3CD09339" w14:textId="77777777" w:rsidR="001005B0" w:rsidRPr="00B138F3" w:rsidRDefault="001005B0" w:rsidP="00B46D58">
      <w:pPr>
        <w:widowControl w:val="0"/>
        <w:spacing w:after="160"/>
        <w:ind w:left="567" w:right="565"/>
        <w:jc w:val="center"/>
        <w:rPr>
          <w:rFonts w:ascii="GHEA Grapalat" w:hAnsi="GHEA Grapalat"/>
          <w:b/>
        </w:rPr>
      </w:pPr>
    </w:p>
    <w:p w14:paraId="28ACD2D1"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9205EF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39E8D931" w14:textId="77777777" w:rsidR="001005B0" w:rsidRPr="00B138F3" w:rsidRDefault="001005B0" w:rsidP="00B46D58">
      <w:pPr>
        <w:widowControl w:val="0"/>
        <w:spacing w:after="160"/>
        <w:ind w:left="567" w:right="565"/>
        <w:jc w:val="center"/>
        <w:rPr>
          <w:rFonts w:ascii="GHEA Grapalat" w:hAnsi="GHEA Grapalat"/>
          <w:b/>
        </w:rPr>
      </w:pPr>
    </w:p>
    <w:p w14:paraId="34E0F901"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roofErr w:type="gramStart"/>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roofErr w:type="gramEnd"/>
    </w:p>
    <w:p w14:paraId="35BD6ACA"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3EB68F8A"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7CAD77E5"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25DD996F"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4153F9F0"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DA8320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4893CEBF"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96F4290"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6C596B99"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3D81ABE4"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2AC2577"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12625B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F80BA82"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08800ACF"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0A200A">
        <w:rPr>
          <w:rFonts w:ascii="GHEA Grapalat" w:eastAsiaTheme="minorHAnsi" w:hAnsi="GHEA Grapalat" w:cstheme="minorBidi"/>
          <w:sz w:val="18"/>
          <w:szCs w:val="18"/>
        </w:rPr>
        <w:t>*</w:t>
      </w:r>
    </w:p>
    <w:p w14:paraId="332B6B29"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3BAD412"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16677A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3091596"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del w:id="14" w:author="Inesa Kocharyan" w:date="2023-07-07T17:06:00Z">
        <w:r w:rsidRPr="00665A01" w:rsidDel="00286D44">
          <w:rPr>
            <w:rFonts w:ascii="GHEA Grapalat" w:eastAsiaTheme="minorHAnsi" w:hAnsi="GHEA Grapalat" w:cstheme="minorBidi"/>
          </w:rPr>
          <w:delText xml:space="preserve">   </w:delText>
        </w:r>
      </w:del>
    </w:p>
    <w:p w14:paraId="6E8E061D" w14:textId="77777777" w:rsidR="00A944D6" w:rsidRPr="00665A01" w:rsidRDefault="00286D44" w:rsidP="00A944D6">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 xml:space="preserve">номер заключаемого </w:t>
      </w:r>
      <w:proofErr w:type="spellStart"/>
      <w:r w:rsidR="00A944D6" w:rsidRPr="00665A01">
        <w:rPr>
          <w:rFonts w:ascii="GHEA Grapalat" w:eastAsiaTheme="minorHAnsi" w:hAnsi="GHEA Grapalat" w:cstheme="minorBidi"/>
          <w:sz w:val="18"/>
          <w:szCs w:val="18"/>
        </w:rPr>
        <w:t>договара</w:t>
      </w:r>
      <w:proofErr w:type="spellEnd"/>
    </w:p>
    <w:p w14:paraId="598D7295"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22719546" w14:textId="77777777" w:rsidR="00A944D6" w:rsidRPr="00665A01" w:rsidRDefault="00286D44"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00A944D6" w:rsidRPr="00665A01">
        <w:rPr>
          <w:rFonts w:ascii="GHEA Grapalat" w:eastAsiaTheme="minorHAnsi" w:hAnsi="GHEA Grapalat" w:cstheme="minorBidi"/>
        </w:rPr>
        <w:t>и  действует</w:t>
      </w:r>
      <w:proofErr w:type="gramEnd"/>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proofErr w:type="gramStart"/>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до</w:t>
      </w:r>
      <w:proofErr w:type="gramEnd"/>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proofErr w:type="gramStart"/>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рабочего</w:t>
      </w:r>
      <w:proofErr w:type="gramEnd"/>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14:paraId="7A785B6B"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76581287"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2BCBAC39" w14:textId="77777777" w:rsidR="00C055E0"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14:paraId="3F9ABED4" w14:textId="77777777" w:rsidR="00C055E0" w:rsidRDefault="00C055E0" w:rsidP="00A944D6">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2E97A6BB"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0AE41400"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AE003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EE360F3"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40B0ACA"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6A9D049"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BA83F6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0947BA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B58827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D92166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8723AF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14D15D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54C63A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E96CEA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A821111"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AD5887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CE0845C"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C429C6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2780E1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C151F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71260D"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08CD8D9B"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0BE25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29AC2126"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4B8089C4"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D3211AD"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4DCDBC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47E881DD"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DCADEF1" w14:textId="77777777" w:rsidR="002D7993" w:rsidRPr="008842CE" w:rsidRDefault="002D7993" w:rsidP="002D799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D78D5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A56B2AD"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5B116FC9"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46FA6329" w14:textId="77777777" w:rsidR="001005B0" w:rsidRPr="00B138F3" w:rsidRDefault="001005B0" w:rsidP="005B3A59">
      <w:pPr>
        <w:widowControl w:val="0"/>
        <w:spacing w:after="160"/>
        <w:ind w:left="567" w:right="565"/>
        <w:jc w:val="both"/>
        <w:rPr>
          <w:rFonts w:ascii="GHEA Grapalat" w:hAnsi="GHEA Grapalat"/>
        </w:rPr>
      </w:pPr>
    </w:p>
    <w:p w14:paraId="0EBB0060" w14:textId="77777777" w:rsidR="001005B0" w:rsidRPr="00B138F3" w:rsidRDefault="001005B0" w:rsidP="00B46D58">
      <w:pPr>
        <w:widowControl w:val="0"/>
        <w:spacing w:after="160"/>
        <w:ind w:left="567" w:right="565"/>
        <w:jc w:val="center"/>
        <w:rPr>
          <w:rFonts w:ascii="GHEA Grapalat" w:hAnsi="GHEA Grapalat"/>
          <w:b/>
        </w:rPr>
      </w:pPr>
    </w:p>
    <w:p w14:paraId="370A2C9B" w14:textId="77777777" w:rsidR="001005B0" w:rsidRPr="00B138F3" w:rsidRDefault="001005B0" w:rsidP="00B46D58">
      <w:pPr>
        <w:widowControl w:val="0"/>
        <w:spacing w:after="160"/>
        <w:ind w:left="567" w:right="565"/>
        <w:jc w:val="center"/>
        <w:rPr>
          <w:rFonts w:ascii="GHEA Grapalat" w:hAnsi="GHEA Grapalat"/>
          <w:b/>
        </w:rPr>
      </w:pPr>
    </w:p>
    <w:p w14:paraId="1C5E05F6" w14:textId="77777777" w:rsidR="001005B0" w:rsidRPr="00B138F3" w:rsidRDefault="001005B0" w:rsidP="00B46D58">
      <w:pPr>
        <w:widowControl w:val="0"/>
        <w:spacing w:after="160"/>
        <w:ind w:left="567" w:right="565"/>
        <w:jc w:val="center"/>
        <w:rPr>
          <w:rFonts w:ascii="GHEA Grapalat" w:hAnsi="GHEA Grapalat"/>
          <w:b/>
        </w:rPr>
      </w:pPr>
    </w:p>
    <w:p w14:paraId="5E176510" w14:textId="77777777" w:rsidR="001005B0" w:rsidRPr="00B138F3" w:rsidRDefault="001005B0" w:rsidP="00B46D58">
      <w:pPr>
        <w:widowControl w:val="0"/>
        <w:spacing w:after="160"/>
        <w:ind w:left="567" w:right="565"/>
        <w:jc w:val="center"/>
        <w:rPr>
          <w:rFonts w:ascii="GHEA Grapalat" w:hAnsi="GHEA Grapalat"/>
          <w:b/>
        </w:rPr>
      </w:pPr>
    </w:p>
    <w:p w14:paraId="428D0794" w14:textId="77777777" w:rsidR="00FC10BB" w:rsidRDefault="00FC10BB">
      <w:pPr>
        <w:rPr>
          <w:rFonts w:ascii="GHEA Grapalat" w:hAnsi="GHEA Grapalat"/>
          <w:i/>
        </w:rPr>
      </w:pPr>
      <w:r>
        <w:rPr>
          <w:rFonts w:ascii="GHEA Grapalat" w:hAnsi="GHEA Grapalat"/>
          <w:i/>
        </w:rPr>
        <w:br w:type="page"/>
      </w:r>
    </w:p>
    <w:p w14:paraId="3768A0C4"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43EC5D8A"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proofErr w:type="spellStart"/>
      <w:r w:rsidRPr="00B138F3">
        <w:rPr>
          <w:rFonts w:ascii="GHEA Grapalat" w:hAnsi="GHEA Grapalat"/>
          <w:i/>
        </w:rPr>
        <w:t>BMAPDzB</w:t>
      </w:r>
      <w:proofErr w:type="spellEnd"/>
      <w:r w:rsidRPr="00B138F3">
        <w:rPr>
          <w:rFonts w:ascii="GHEA Grapalat" w:hAnsi="GHEA Grapalat"/>
          <w:i/>
        </w:rPr>
        <w:t>---/---"</w:t>
      </w:r>
      <w:r w:rsidRPr="00B138F3">
        <w:rPr>
          <w:rStyle w:val="af6"/>
          <w:rFonts w:ascii="GHEA Grapalat" w:hAnsi="GHEA Grapalat"/>
          <w:i/>
        </w:rPr>
        <w:footnoteReference w:customMarkFollows="1" w:id="19"/>
        <w:t>*</w:t>
      </w:r>
    </w:p>
    <w:p w14:paraId="5DCD44E8" w14:textId="77777777" w:rsidR="00AF4211" w:rsidRPr="00B138F3" w:rsidRDefault="00AF4211" w:rsidP="000A214C">
      <w:pPr>
        <w:widowControl w:val="0"/>
        <w:spacing w:after="160"/>
        <w:jc w:val="center"/>
        <w:rPr>
          <w:rFonts w:ascii="GHEA Grapalat" w:hAnsi="GHEA Grapalat"/>
          <w:b/>
        </w:rPr>
      </w:pPr>
    </w:p>
    <w:p w14:paraId="26D966F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D4F5CF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5D79375" w14:textId="77777777" w:rsidTr="00DE2AE3">
        <w:tc>
          <w:tcPr>
            <w:tcW w:w="4786" w:type="dxa"/>
          </w:tcPr>
          <w:p w14:paraId="68AEE7D1"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90026A7"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14:paraId="2A40D196" w14:textId="77777777" w:rsidR="000A214C" w:rsidRPr="00B138F3" w:rsidRDefault="000A214C" w:rsidP="000A214C">
      <w:pPr>
        <w:widowControl w:val="0"/>
        <w:spacing w:after="160"/>
        <w:rPr>
          <w:rFonts w:ascii="GHEA Grapalat" w:hAnsi="GHEA Grapalat" w:cs="GHEA Grapalat"/>
          <w:b/>
        </w:rPr>
      </w:pPr>
    </w:p>
    <w:p w14:paraId="13B5386B"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421AF1"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51060A0"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057A222"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CF3BB2E"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D60C2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41F272A"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A2E6287"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086C0F0"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CA4A69A"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398660B" w14:textId="77777777" w:rsidR="000A214C" w:rsidRPr="00B138F3" w:rsidRDefault="000A214C" w:rsidP="000A214C">
      <w:pPr>
        <w:rPr>
          <w:rFonts w:ascii="GHEA Grapalat" w:hAnsi="GHEA Grapalat"/>
        </w:rPr>
      </w:pPr>
      <w:r w:rsidRPr="00B138F3">
        <w:rPr>
          <w:rFonts w:ascii="GHEA Grapalat" w:hAnsi="GHEA Grapalat"/>
        </w:rPr>
        <w:br w:type="page"/>
      </w:r>
    </w:p>
    <w:p w14:paraId="188F96D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79A0CE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BED8AC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2F1C91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BD28B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3CEC8F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F00B4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91B529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83D8FF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CC8569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CAE954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0A0B38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013545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097B72C"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275AC87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0CA0B0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216A89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A4DC16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400860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32166D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3744DA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FD4EF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705C15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2D65FC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25FC5D"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D4F3AC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38F9B1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73DD2A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9C6BF2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89F683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66E299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B3FAD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FE5426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F2C10F"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5A5D14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32319C"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355B0E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9DBE5"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4E50E7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FE65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383C43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9E50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49D373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B2BD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DEFC8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AF7B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B8C0BA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BA6D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E0034E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7CA1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EF68F2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9B73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906991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E7A4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3B2B711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2CCFC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958F6E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D4B2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38D0EEC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C12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7CB557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6640A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2C57DA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9B317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6B0F0B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1ED8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EEB822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D0F4C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6BF8893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EC86B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CD3955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B6186B"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31CC9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C14131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92D9BA5" w14:textId="77777777" w:rsidR="00BE2572" w:rsidRPr="00B138F3" w:rsidRDefault="00BE2572" w:rsidP="00DE2AE3">
            <w:pPr>
              <w:widowControl w:val="0"/>
              <w:spacing w:after="160"/>
              <w:rPr>
                <w:rFonts w:ascii="GHEA Grapalat" w:hAnsi="GHEA Grapalat" w:cs="Sylfaen"/>
              </w:rPr>
            </w:pPr>
          </w:p>
          <w:p w14:paraId="75B8E28D"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50D844B7" w14:textId="77777777" w:rsidR="00BE2572" w:rsidRPr="00B138F3" w:rsidRDefault="00BE2572" w:rsidP="00DE2AE3">
            <w:pPr>
              <w:widowControl w:val="0"/>
              <w:spacing w:after="160"/>
              <w:rPr>
                <w:rFonts w:ascii="GHEA Grapalat" w:hAnsi="GHEA Grapalat" w:cs="Sylfaen"/>
              </w:rPr>
            </w:pPr>
          </w:p>
          <w:p w14:paraId="13D1065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4EBD8C5" w14:textId="77777777" w:rsidR="00BE2572" w:rsidRPr="00B138F3" w:rsidRDefault="00BE2572" w:rsidP="00DE2AE3">
            <w:pPr>
              <w:widowControl w:val="0"/>
              <w:spacing w:after="160"/>
              <w:rPr>
                <w:rFonts w:ascii="GHEA Grapalat" w:hAnsi="GHEA Grapalat" w:cs="Sylfaen"/>
              </w:rPr>
            </w:pPr>
          </w:p>
          <w:p w14:paraId="76E7CFC2"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61A4FA5"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A6E44AF"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34DBBF3" w14:textId="77777777" w:rsidR="00BE2572" w:rsidRPr="00B138F3" w:rsidRDefault="00BE2572" w:rsidP="00DE2AE3">
            <w:pPr>
              <w:widowControl w:val="0"/>
              <w:spacing w:after="160"/>
              <w:rPr>
                <w:rFonts w:ascii="GHEA Grapalat" w:hAnsi="GHEA Grapalat" w:cs="Sylfaen"/>
              </w:rPr>
            </w:pPr>
          </w:p>
          <w:p w14:paraId="383032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C2017D5" w14:textId="77777777" w:rsidR="00BE2572" w:rsidRPr="00B138F3" w:rsidRDefault="00BE2572" w:rsidP="00DE2AE3">
            <w:pPr>
              <w:widowControl w:val="0"/>
              <w:spacing w:after="160"/>
              <w:jc w:val="right"/>
              <w:rPr>
                <w:rFonts w:ascii="GHEA Grapalat" w:hAnsi="GHEA Grapalat" w:cs="Tahoma"/>
              </w:rPr>
            </w:pPr>
          </w:p>
          <w:p w14:paraId="663F01A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A2F0AC8" w14:textId="77777777" w:rsidR="00BE2572" w:rsidRPr="00B138F3" w:rsidRDefault="00BE2572" w:rsidP="00DE2AE3">
            <w:pPr>
              <w:widowControl w:val="0"/>
              <w:spacing w:after="160"/>
              <w:rPr>
                <w:rFonts w:ascii="GHEA Grapalat" w:hAnsi="GHEA Grapalat" w:cs="Sylfaen"/>
              </w:rPr>
            </w:pPr>
          </w:p>
          <w:p w14:paraId="19BD6D74"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46919C9"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27CE5D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C8B4706" w14:textId="77777777" w:rsidR="00BE2572" w:rsidRPr="00B138F3" w:rsidRDefault="00BE2572" w:rsidP="00DE2AE3">
            <w:pPr>
              <w:widowControl w:val="0"/>
              <w:spacing w:after="160"/>
              <w:rPr>
                <w:rFonts w:ascii="GHEA Grapalat" w:hAnsi="GHEA Grapalat"/>
              </w:rPr>
            </w:pPr>
          </w:p>
          <w:p w14:paraId="26306EB3"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2B138160"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6570A21" w14:textId="77777777" w:rsidR="00BE2572" w:rsidRPr="00B138F3" w:rsidRDefault="00BE2572" w:rsidP="00DE2AE3">
            <w:pPr>
              <w:widowControl w:val="0"/>
              <w:spacing w:after="160"/>
              <w:rPr>
                <w:rFonts w:ascii="GHEA Grapalat" w:hAnsi="GHEA Grapalat" w:cs="Tahoma"/>
              </w:rPr>
            </w:pPr>
          </w:p>
          <w:p w14:paraId="742C6E0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86CF4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9CB8A13" w14:textId="77777777" w:rsidR="00BE2572" w:rsidRPr="00B138F3" w:rsidRDefault="00BE2572" w:rsidP="00DE2AE3">
            <w:pPr>
              <w:widowControl w:val="0"/>
              <w:spacing w:after="160"/>
              <w:rPr>
                <w:rFonts w:ascii="GHEA Grapalat" w:hAnsi="GHEA Grapalat" w:cs="Tahoma"/>
              </w:rPr>
            </w:pPr>
          </w:p>
          <w:p w14:paraId="507CD138"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F7334C6"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1BC6B31" w14:textId="77777777" w:rsidR="00BE2572" w:rsidRPr="00B138F3" w:rsidRDefault="00BE2572" w:rsidP="00DE2AE3">
            <w:pPr>
              <w:widowControl w:val="0"/>
              <w:spacing w:after="160"/>
              <w:rPr>
                <w:rFonts w:ascii="GHEA Grapalat" w:hAnsi="GHEA Grapalat" w:cs="Arial"/>
              </w:rPr>
            </w:pPr>
          </w:p>
        </w:tc>
      </w:tr>
      <w:tr w:rsidR="00B138F3" w:rsidRPr="00B138F3" w14:paraId="4E298F7A"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0EE579"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986284E" w14:textId="77777777" w:rsidR="00BE2572" w:rsidRPr="00B138F3" w:rsidRDefault="00BE2572" w:rsidP="00DE2AE3">
            <w:pPr>
              <w:widowControl w:val="0"/>
              <w:spacing w:after="160"/>
              <w:rPr>
                <w:rFonts w:ascii="GHEA Grapalat" w:hAnsi="GHEA Grapalat" w:cs="Sylfaen"/>
              </w:rPr>
            </w:pPr>
          </w:p>
          <w:p w14:paraId="4AC4E78A"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EF3839A"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F0CAF6B" w14:textId="77777777" w:rsidR="00BE2572" w:rsidRPr="00B138F3" w:rsidRDefault="00BE2572" w:rsidP="00DE2AE3">
            <w:pPr>
              <w:widowControl w:val="0"/>
              <w:spacing w:after="160"/>
              <w:rPr>
                <w:rFonts w:ascii="GHEA Grapalat" w:hAnsi="GHEA Grapalat"/>
              </w:rPr>
            </w:pPr>
          </w:p>
          <w:p w14:paraId="04B27B1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B721EE7" w14:textId="77777777" w:rsidR="00BE2572" w:rsidRPr="00B138F3" w:rsidRDefault="00BE2572" w:rsidP="00BE2572">
      <w:pPr>
        <w:widowControl w:val="0"/>
        <w:spacing w:after="160"/>
        <w:jc w:val="center"/>
        <w:rPr>
          <w:rFonts w:ascii="GHEA Grapalat" w:hAnsi="GHEA Grapalat" w:cs="Sylfaen"/>
        </w:rPr>
      </w:pPr>
    </w:p>
    <w:p w14:paraId="541846C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5F34DA"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97B67C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F27232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872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C4FA1C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5FEFD5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24960D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4153CC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DCA416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33B66A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8DDFF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7AEA4E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F8C19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A60487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D827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901DDA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7A116C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9F3923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03DB54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FE531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82D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8983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2900F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A8D4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E525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EF7DA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143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3B76C4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EC0EA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C73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0DC9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33E59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60B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83CE0C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2879D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F04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184EA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D8E9D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9B8A0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C12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09582D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2C84B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8F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9EE6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E04D0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DCCB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A5A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B9FBB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9E8B1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E8E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E979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79C1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9DD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4624A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BF4E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C21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D9E1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B771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7702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A0A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1840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236FE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0F5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6988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CA2B1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E64E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D73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13C41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FBB73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48F0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5253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5A79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0DE24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6D61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54497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386E9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9D5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0FD7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DC95C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FE4A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A47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365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B4C83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6595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1281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DF5B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2A164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E25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D73DD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F9F0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80CC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2BE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EC04E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749C3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DDE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7D5E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F9F14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EA2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FA2A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FE26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D35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AA2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EFE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335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2580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BCB1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A759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D1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2CB0D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2C81B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CA5F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C3AD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CE6F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01F69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E10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37835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5B8FB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5E9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1B23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2E5F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56599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1604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7CA02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D38E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FCE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9432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DBC5F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B45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264C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5115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965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2785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1465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9A8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DB58E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918A4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7274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D977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7D980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3F58C1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8C62FA"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7BDEA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CEE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1153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DB7F7B0"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5A5D5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5FAB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A5E4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086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40D8D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0A76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6AD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FE50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7166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6623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A3E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EC42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BFC9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EA3B7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BC15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80C5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A2987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62DE8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02062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59D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0408A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118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18D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C8A8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2F8838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2DA56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D4521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69D5E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85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F3988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D2ADB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688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2022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D078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231B1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F76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3C014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CF90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E15F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1C81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B0BC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34ED4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369A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643D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B95E0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CCB9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F12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638C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D1400A6"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AF0B7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C9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036CF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1C13C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DB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CC9E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EAA60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ECAA7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423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CBCA6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C5823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603A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AB01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5D13B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ABEF6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9B00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878CB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D1B0A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607B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75F7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AED21A"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B6BE4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9E8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47AB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9CDE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1192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30C7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5C9925"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27946A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A32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B754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3415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1ED7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370D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070D42" w14:textId="77777777" w:rsidR="00BE2572" w:rsidRPr="00B138F3" w:rsidRDefault="00BE2572" w:rsidP="00DE2AE3">
            <w:pPr>
              <w:widowControl w:val="0"/>
              <w:spacing w:after="120"/>
              <w:jc w:val="center"/>
              <w:rPr>
                <w:rFonts w:ascii="GHEA Grapalat" w:hAnsi="GHEA Grapalat"/>
                <w:sz w:val="18"/>
                <w:szCs w:val="18"/>
              </w:rPr>
            </w:pPr>
          </w:p>
        </w:tc>
      </w:tr>
    </w:tbl>
    <w:p w14:paraId="03BC1754" w14:textId="77777777" w:rsidR="00BE2572" w:rsidRPr="00B138F3" w:rsidRDefault="00BE2572" w:rsidP="00BE2572">
      <w:pPr>
        <w:widowControl w:val="0"/>
        <w:spacing w:after="160"/>
        <w:ind w:left="567" w:right="565"/>
        <w:jc w:val="center"/>
        <w:rPr>
          <w:rFonts w:ascii="GHEA Grapalat" w:hAnsi="GHEA Grapalat"/>
          <w:b/>
        </w:rPr>
      </w:pPr>
    </w:p>
    <w:p w14:paraId="61D7A657" w14:textId="77777777" w:rsidR="00BE2572" w:rsidRPr="00B138F3" w:rsidRDefault="00BE2572" w:rsidP="00BE2572">
      <w:pPr>
        <w:widowControl w:val="0"/>
        <w:spacing w:after="160"/>
        <w:ind w:left="567" w:right="565"/>
        <w:jc w:val="center"/>
        <w:rPr>
          <w:rFonts w:ascii="GHEA Grapalat" w:hAnsi="GHEA Grapalat"/>
          <w:b/>
        </w:rPr>
      </w:pPr>
    </w:p>
    <w:p w14:paraId="2915339E" w14:textId="77777777" w:rsidR="00BE2572" w:rsidRPr="00B138F3" w:rsidRDefault="00BE2572" w:rsidP="00BE2572">
      <w:pPr>
        <w:widowControl w:val="0"/>
        <w:spacing w:after="160"/>
        <w:ind w:left="567" w:right="565"/>
        <w:jc w:val="center"/>
        <w:rPr>
          <w:rFonts w:ascii="GHEA Grapalat" w:hAnsi="GHEA Grapalat"/>
          <w:b/>
        </w:rPr>
      </w:pPr>
    </w:p>
    <w:p w14:paraId="2D6A1056" w14:textId="77777777" w:rsidR="00BE2572" w:rsidRPr="00B138F3" w:rsidRDefault="00BE2572" w:rsidP="00BE2572">
      <w:pPr>
        <w:widowControl w:val="0"/>
        <w:spacing w:after="160"/>
        <w:ind w:left="567" w:right="565"/>
        <w:jc w:val="center"/>
        <w:rPr>
          <w:rFonts w:ascii="GHEA Grapalat" w:hAnsi="GHEA Grapalat"/>
          <w:b/>
        </w:rPr>
      </w:pPr>
    </w:p>
    <w:p w14:paraId="59018836" w14:textId="77777777" w:rsidR="00BE2572" w:rsidRPr="00B138F3" w:rsidRDefault="00BE2572" w:rsidP="00BE2572">
      <w:pPr>
        <w:widowControl w:val="0"/>
        <w:spacing w:after="160"/>
        <w:ind w:left="567" w:right="565"/>
        <w:jc w:val="center"/>
        <w:rPr>
          <w:rFonts w:ascii="GHEA Grapalat" w:hAnsi="GHEA Grapalat"/>
          <w:b/>
        </w:rPr>
      </w:pPr>
    </w:p>
    <w:p w14:paraId="2AD358B5" w14:textId="77777777" w:rsidR="00BE2572" w:rsidRPr="00B138F3" w:rsidRDefault="00BE2572" w:rsidP="00BE2572">
      <w:pPr>
        <w:widowControl w:val="0"/>
        <w:spacing w:after="160"/>
        <w:ind w:left="567" w:right="565"/>
        <w:jc w:val="center"/>
        <w:rPr>
          <w:rFonts w:ascii="GHEA Grapalat" w:hAnsi="GHEA Grapalat"/>
          <w:b/>
        </w:rPr>
      </w:pPr>
    </w:p>
    <w:p w14:paraId="08FEF079" w14:textId="77777777" w:rsidR="00BE2572" w:rsidRPr="00B138F3" w:rsidRDefault="00BE2572" w:rsidP="00BE2572">
      <w:pPr>
        <w:widowControl w:val="0"/>
        <w:spacing w:after="160"/>
        <w:ind w:left="567" w:right="565"/>
        <w:jc w:val="center"/>
        <w:rPr>
          <w:rFonts w:ascii="GHEA Grapalat" w:hAnsi="GHEA Grapalat"/>
          <w:b/>
        </w:rPr>
      </w:pPr>
    </w:p>
    <w:p w14:paraId="375C07D5" w14:textId="77777777" w:rsidR="00BE2572" w:rsidRPr="00B138F3" w:rsidRDefault="00BE2572" w:rsidP="00BE2572">
      <w:pPr>
        <w:widowControl w:val="0"/>
        <w:spacing w:after="160"/>
        <w:ind w:left="567" w:right="565"/>
        <w:jc w:val="center"/>
        <w:rPr>
          <w:rFonts w:ascii="GHEA Grapalat" w:hAnsi="GHEA Grapalat"/>
          <w:b/>
        </w:rPr>
      </w:pPr>
    </w:p>
    <w:p w14:paraId="60A540DB" w14:textId="77777777" w:rsidR="00BE2572" w:rsidRPr="00B138F3" w:rsidRDefault="00BE2572" w:rsidP="00BE2572">
      <w:pPr>
        <w:widowControl w:val="0"/>
        <w:spacing w:after="160"/>
        <w:ind w:left="567" w:right="565"/>
        <w:jc w:val="center"/>
        <w:rPr>
          <w:rFonts w:ascii="GHEA Grapalat" w:hAnsi="GHEA Grapalat"/>
          <w:b/>
        </w:rPr>
      </w:pPr>
    </w:p>
    <w:p w14:paraId="3EB60087" w14:textId="77777777" w:rsidR="00BE2572" w:rsidRPr="00B138F3" w:rsidRDefault="00BE2572" w:rsidP="00BE2572">
      <w:pPr>
        <w:widowControl w:val="0"/>
        <w:spacing w:after="160"/>
        <w:ind w:left="567" w:right="565"/>
        <w:jc w:val="center"/>
        <w:rPr>
          <w:rFonts w:ascii="GHEA Grapalat" w:hAnsi="GHEA Grapalat"/>
          <w:b/>
        </w:rPr>
      </w:pPr>
    </w:p>
    <w:p w14:paraId="673F1541"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A1F5320"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1EC4DDC6" w14:textId="77777777"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017CC52F" w14:textId="77777777" w:rsidR="00A943A0" w:rsidRPr="00B138F3" w:rsidRDefault="00A943A0" w:rsidP="00A943A0">
      <w:pPr>
        <w:widowControl w:val="0"/>
        <w:spacing w:after="160"/>
        <w:ind w:left="567" w:right="565"/>
        <w:jc w:val="center"/>
        <w:rPr>
          <w:rFonts w:ascii="GHEA Grapalat" w:hAnsi="GHEA Grapalat"/>
          <w:b/>
        </w:rPr>
      </w:pPr>
    </w:p>
    <w:p w14:paraId="2AA53DCB"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040648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615E1EFE" w14:textId="77777777" w:rsidR="00A943A0" w:rsidRPr="00B138F3" w:rsidRDefault="00A943A0" w:rsidP="00A943A0">
      <w:pPr>
        <w:widowControl w:val="0"/>
        <w:spacing w:after="160"/>
        <w:ind w:left="567" w:right="565"/>
        <w:jc w:val="center"/>
        <w:rPr>
          <w:rFonts w:ascii="GHEA Grapalat" w:hAnsi="GHEA Grapalat"/>
          <w:b/>
        </w:rPr>
      </w:pPr>
    </w:p>
    <w:p w14:paraId="72D7ED72"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w:t>
      </w:r>
      <w:proofErr w:type="gramStart"/>
      <w:r w:rsidRPr="00731BFC">
        <w:rPr>
          <w:rFonts w:ascii="GHEA Grapalat" w:eastAsiaTheme="minorHAnsi" w:hAnsi="GHEA Grapalat" w:cstheme="minorBidi"/>
        </w:rPr>
        <w:t>является  обеспечением</w:t>
      </w:r>
      <w:proofErr w:type="gramEnd"/>
      <w:r w:rsidRPr="00731BFC">
        <w:rPr>
          <w:rFonts w:ascii="GHEA Grapalat" w:eastAsiaTheme="minorHAnsi" w:hAnsi="GHEA Grapalat" w:cstheme="minorBidi"/>
        </w:rPr>
        <w:t xml:space="preserve">  исполнения обязательств (далее-гарантированные обязательства) в рамках предоставления </w:t>
      </w:r>
      <w:proofErr w:type="gramStart"/>
      <w:r w:rsidRPr="00731BFC">
        <w:rPr>
          <w:rFonts w:ascii="GHEA Grapalat" w:eastAsiaTheme="minorHAnsi" w:hAnsi="GHEA Grapalat" w:cstheme="minorBidi"/>
        </w:rPr>
        <w:t>предоплаты,   предусмотренных  договором</w:t>
      </w:r>
      <w:proofErr w:type="gramEnd"/>
      <w:r w:rsidRPr="00731BFC">
        <w:rPr>
          <w:rFonts w:ascii="GHEA Grapalat" w:eastAsiaTheme="minorHAnsi" w:hAnsi="GHEA Grapalat" w:cstheme="minorBidi"/>
        </w:rPr>
        <w:t xml:space="preserve"> </w:t>
      </w:r>
      <w:proofErr w:type="gramStart"/>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proofErr w:type="gramEnd"/>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0BD179D"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513FBCC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w:t>
      </w:r>
      <w:proofErr w:type="gramStart"/>
      <w:r w:rsidRPr="00731BFC">
        <w:rPr>
          <w:rFonts w:ascii="GHEA Grapalat" w:eastAsiaTheme="minorHAnsi" w:hAnsi="GHEA Grapalat" w:cstheme="minorBidi"/>
        </w:rPr>
        <w:t xml:space="preserve">бенефициар)   </w:t>
      </w:r>
      <w:proofErr w:type="gramEnd"/>
      <w:r w:rsidRPr="00731BFC">
        <w:rPr>
          <w:rFonts w:ascii="GHEA Grapalat" w:eastAsiaTheme="minorHAnsi" w:hAnsi="GHEA Grapalat" w:cstheme="minorBidi"/>
        </w:rPr>
        <w:t>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1539D07F"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600666F"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3866A969"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557DE900"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5A608641"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40B62F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14:paraId="03E0D1DD"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62DFB1DF"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3AB7A6C2"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28525C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9076A89"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C8ECD6D"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ED3611">
        <w:rPr>
          <w:rFonts w:ascii="GHEA Grapalat" w:eastAsiaTheme="minorHAnsi" w:hAnsi="GHEA Grapalat" w:cstheme="minorBidi"/>
          <w:sz w:val="18"/>
          <w:szCs w:val="18"/>
        </w:rPr>
        <w:t>*</w:t>
      </w:r>
    </w:p>
    <w:p w14:paraId="3D6BCFA0"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C08FED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026915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52A3B3C4"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5"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6D344044"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 xml:space="preserve">номер заключаемого </w:t>
      </w:r>
      <w:proofErr w:type="spellStart"/>
      <w:r w:rsidR="00A943A0" w:rsidRPr="00910F01">
        <w:rPr>
          <w:rFonts w:ascii="GHEA Grapalat" w:eastAsiaTheme="minorHAnsi" w:hAnsi="GHEA Grapalat" w:cstheme="minorBidi"/>
          <w:sz w:val="18"/>
          <w:szCs w:val="18"/>
        </w:rPr>
        <w:t>договара</w:t>
      </w:r>
      <w:proofErr w:type="spellEnd"/>
    </w:p>
    <w:p w14:paraId="08925749"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712B3241"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w:t>
      </w:r>
      <w:proofErr w:type="gramStart"/>
      <w:r w:rsidR="00A943A0" w:rsidRPr="00910F01">
        <w:rPr>
          <w:rFonts w:ascii="GHEA Grapalat" w:eastAsiaTheme="minorHAnsi" w:hAnsi="GHEA Grapalat" w:cstheme="minorBidi"/>
        </w:rPr>
        <w:t xml:space="preserve">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proofErr w:type="gramEnd"/>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proofErr w:type="gramStart"/>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девяностого</w:t>
      </w:r>
      <w:proofErr w:type="gramEnd"/>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proofErr w:type="gramStart"/>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proofErr w:type="gramEnd"/>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2133E44C"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5EC9F4AD"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04BC6C1D"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w:t>
      </w:r>
      <w:r w:rsidRPr="00910F01">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4B8C5127"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61121CFB"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0EEEC4E5"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7904346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315AF12A"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8E2B672"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7C7DF340"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6E9D52A"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3A369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F236F6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D74C49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3A795DA"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F2C855E"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A05315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442369D"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B35E95E"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5E46AE29"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58945434"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6F2BA7"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CEA7A9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A6CB870"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7EC572A"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10D89BC3"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60DC2F7A"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7A163887"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18391BF"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F7B2C3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35C4665"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60579D0"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1F1AB1"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34FFB59" w14:textId="77777777" w:rsidR="001005B0" w:rsidRPr="00B138F3" w:rsidRDefault="001005B0" w:rsidP="00B46D58">
      <w:pPr>
        <w:widowControl w:val="0"/>
        <w:spacing w:after="160"/>
        <w:ind w:left="567" w:right="565"/>
        <w:jc w:val="center"/>
        <w:rPr>
          <w:rFonts w:ascii="GHEA Grapalat" w:hAnsi="GHEA Grapalat"/>
          <w:b/>
        </w:rPr>
      </w:pPr>
    </w:p>
    <w:p w14:paraId="5E6A79B2" w14:textId="77777777" w:rsidR="001005B0" w:rsidRPr="00B138F3" w:rsidRDefault="001005B0" w:rsidP="00B46D58">
      <w:pPr>
        <w:widowControl w:val="0"/>
        <w:spacing w:after="160"/>
        <w:ind w:left="567" w:right="565"/>
        <w:jc w:val="center"/>
        <w:rPr>
          <w:rFonts w:ascii="GHEA Grapalat" w:hAnsi="GHEA Grapalat"/>
          <w:b/>
        </w:rPr>
      </w:pPr>
    </w:p>
    <w:p w14:paraId="35CB7EF3" w14:textId="77777777" w:rsidR="00A943A0" w:rsidRDefault="00A943A0">
      <w:pPr>
        <w:rPr>
          <w:rFonts w:ascii="GHEA Grapalat" w:hAnsi="GHEA Grapalat"/>
          <w:b/>
        </w:rPr>
      </w:pPr>
      <w:r>
        <w:rPr>
          <w:rFonts w:ascii="GHEA Grapalat" w:hAnsi="GHEA Grapalat"/>
          <w:b/>
        </w:rPr>
        <w:br w:type="page"/>
      </w:r>
    </w:p>
    <w:p w14:paraId="5AD20F96"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7ACC921" w14:textId="77777777"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14:paraId="4AACD672" w14:textId="77777777" w:rsidR="008D352C" w:rsidRPr="00B138F3" w:rsidRDefault="008D352C" w:rsidP="00B46D58">
      <w:pPr>
        <w:widowControl w:val="0"/>
        <w:spacing w:after="160"/>
        <w:ind w:left="-142" w:firstLine="142"/>
        <w:jc w:val="center"/>
        <w:rPr>
          <w:rFonts w:ascii="GHEA Grapalat" w:hAnsi="GHEA Grapalat"/>
          <w:i/>
        </w:rPr>
      </w:pPr>
    </w:p>
    <w:p w14:paraId="63ABBCF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E7E0D20"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54CA6EF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750F307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2A2943E7" w14:textId="77777777" w:rsidTr="00F15CED">
        <w:tc>
          <w:tcPr>
            <w:tcW w:w="4643" w:type="dxa"/>
          </w:tcPr>
          <w:p w14:paraId="62C29340"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5D97F89B"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C1EB67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14B640E"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44A189F" w14:textId="77777777" w:rsidR="00071D1C" w:rsidRPr="00B138F3" w:rsidRDefault="00071D1C" w:rsidP="00B46D58">
      <w:pPr>
        <w:widowControl w:val="0"/>
        <w:spacing w:after="160"/>
        <w:ind w:firstLine="709"/>
        <w:jc w:val="both"/>
        <w:rPr>
          <w:rFonts w:ascii="GHEA Grapalat" w:hAnsi="GHEA Grapalat"/>
          <w:b/>
        </w:rPr>
      </w:pPr>
    </w:p>
    <w:p w14:paraId="799F53B1"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705A9586"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E2728FE" w14:textId="77777777" w:rsidR="00071D1C" w:rsidRPr="00B138F3" w:rsidRDefault="00071D1C" w:rsidP="00B46D58">
      <w:pPr>
        <w:widowControl w:val="0"/>
        <w:spacing w:after="160"/>
        <w:ind w:firstLine="709"/>
        <w:jc w:val="both"/>
        <w:rPr>
          <w:rFonts w:ascii="GHEA Grapalat" w:hAnsi="GHEA Grapalat" w:cs="Times Armenian"/>
        </w:rPr>
      </w:pPr>
    </w:p>
    <w:p w14:paraId="1F5C871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BB76FF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750600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3180D6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6C2B2B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664E13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14:paraId="5C54E85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0619F4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7C27580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0C69E9F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640F99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5B4591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42CBBB6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CE025C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E16C75E"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AEB4D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FFD4E2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3AC29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ED22BD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FE7B0E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667ADF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2DCC07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9D13B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AE3766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34271B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71220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664103"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6D8F971"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4CE6268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4604D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D976B0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4F0D1CA"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05AD16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5C4D264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6C2235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30D1DD1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1BFFE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334B8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89D9F9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порядке </w:t>
      </w:r>
      <w:r w:rsidRPr="00B138F3">
        <w:rPr>
          <w:rFonts w:ascii="GHEA Grapalat" w:hAnsi="GHEA Grapalat"/>
        </w:rPr>
        <w:lastRenderedPageBreak/>
        <w:t>восполнять недопоставку.</w:t>
      </w:r>
    </w:p>
    <w:p w14:paraId="020016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85B0B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37DE97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165DBD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BAEB91D"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90085C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419AB1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7C666B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515FDCB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4"/>
        <w:t>18</w:t>
      </w:r>
      <w:r w:rsidR="00C45B20" w:rsidRPr="00B138F3">
        <w:rPr>
          <w:rFonts w:ascii="GHEA Grapalat" w:hAnsi="GHEA Grapalat"/>
        </w:rPr>
        <w:t>.</w:t>
      </w:r>
    </w:p>
    <w:p w14:paraId="65A23416"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w:t>
      </w:r>
      <w:r w:rsidRPr="00B138F3">
        <w:rPr>
          <w:rFonts w:ascii="GHEA Grapalat" w:hAnsi="GHEA Grapalat"/>
        </w:rPr>
        <w:lastRenderedPageBreak/>
        <w:t>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1AB51C4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10A223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6CD0473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0D48E6A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0C4FD84"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5"/>
        <w:t>19</w:t>
      </w:r>
      <w:r w:rsidRPr="00B138F3">
        <w:rPr>
          <w:rFonts w:ascii="GHEA Grapalat" w:hAnsi="GHEA Grapalat"/>
        </w:rPr>
        <w:t>.</w:t>
      </w:r>
    </w:p>
    <w:p w14:paraId="603E85E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59A487D3"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17FB825F"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6C52C63"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5449C71"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64328A05"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1E5BC1C"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6E2CED"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EBE6720" w14:textId="77777777" w:rsidR="00BE5F44" w:rsidRDefault="00BE5F44" w:rsidP="00B46D58">
      <w:pPr>
        <w:widowControl w:val="0"/>
        <w:tabs>
          <w:tab w:val="left" w:pos="1134"/>
        </w:tabs>
        <w:spacing w:after="160"/>
        <w:ind w:firstLine="567"/>
        <w:jc w:val="both"/>
        <w:rPr>
          <w:rFonts w:ascii="GHEA Grapalat" w:hAnsi="GHEA Grapalat"/>
        </w:rPr>
      </w:pPr>
    </w:p>
    <w:p w14:paraId="79871E1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4F9A9F5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79E09D6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9038AD4"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7F1BE28"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018E7E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684C3C3"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B138F3">
        <w:rPr>
          <w:rFonts w:ascii="GHEA Grapalat" w:hAnsi="GHEA Grapalat"/>
        </w:rPr>
        <w:lastRenderedPageBreak/>
        <w:t>порядке, установленном законодательством Республики Армения.</w:t>
      </w:r>
    </w:p>
    <w:p w14:paraId="2E56D0A7"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38F7514" w14:textId="77777777" w:rsidR="00D52566" w:rsidRPr="00B138F3" w:rsidRDefault="00D52566" w:rsidP="00B46D58">
      <w:pPr>
        <w:rPr>
          <w:rFonts w:ascii="GHEA Grapalat" w:hAnsi="GHEA Grapalat"/>
          <w:lang w:val="hy-AM"/>
        </w:rPr>
      </w:pPr>
    </w:p>
    <w:p w14:paraId="418B5502"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949184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4351A83" w14:textId="77777777" w:rsidR="0094684E" w:rsidRPr="00B138F3" w:rsidRDefault="0094684E" w:rsidP="00B46D58">
      <w:pPr>
        <w:widowControl w:val="0"/>
        <w:spacing w:after="160"/>
        <w:jc w:val="center"/>
        <w:rPr>
          <w:rFonts w:ascii="GHEA Grapalat" w:hAnsi="GHEA Grapalat"/>
          <w:lang w:val="hy-AM"/>
        </w:rPr>
      </w:pPr>
    </w:p>
    <w:p w14:paraId="2446C8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8086A6"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FBA6E5D"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6E28BA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B82F7D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w:t>
      </w:r>
      <w:r w:rsidRPr="00B138F3">
        <w:rPr>
          <w:rFonts w:ascii="GHEA Grapalat" w:hAnsi="GHEA Grapalat"/>
        </w:rPr>
        <w:lastRenderedPageBreak/>
        <w:t>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A6B2D2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5CB00B8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8B73C7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89890A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FF334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6020FCE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6C9372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8"/>
        <w:t>22</w:t>
      </w:r>
    </w:p>
    <w:p w14:paraId="6F96BC4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04C140F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w:t>
      </w:r>
      <w:r w:rsidR="005A3009" w:rsidRPr="00B138F3">
        <w:rPr>
          <w:rFonts w:ascii="GHEA Grapalat" w:hAnsi="GHEA Grapalat"/>
        </w:rPr>
        <w:lastRenderedPageBreak/>
        <w:t xml:space="preserve">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4E6097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806DE6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0A8DB3D0" w14:textId="77777777" w:rsidR="00071D1C" w:rsidRDefault="00071D1C" w:rsidP="00B46D58">
      <w:pPr>
        <w:widowControl w:val="0"/>
        <w:tabs>
          <w:tab w:val="left" w:pos="1276"/>
        </w:tabs>
        <w:spacing w:after="160"/>
        <w:ind w:firstLine="567"/>
        <w:jc w:val="both"/>
        <w:rPr>
          <w:ins w:id="17"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937E91B"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70F6BA0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44A825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976420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8D0EAC0" w14:textId="77777777" w:rsidR="00BD0785" w:rsidRDefault="00071D1C" w:rsidP="00932431">
      <w:pPr>
        <w:widowControl w:val="0"/>
        <w:tabs>
          <w:tab w:val="left" w:pos="1276"/>
        </w:tabs>
        <w:spacing w:after="160"/>
        <w:ind w:firstLine="567"/>
        <w:jc w:val="both"/>
        <w:rPr>
          <w:ins w:id="18"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11CAB5AC" w14:textId="77777777" w:rsidR="00BD0785" w:rsidRDefault="00BD0785" w:rsidP="007E536D">
      <w:pPr>
        <w:widowControl w:val="0"/>
        <w:tabs>
          <w:tab w:val="left" w:pos="1276"/>
        </w:tabs>
        <w:spacing w:after="160"/>
        <w:ind w:firstLine="567"/>
        <w:jc w:val="both"/>
        <w:rPr>
          <w:ins w:id="19"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20" w:author="Inesa Kocharyan" w:date="2025-02-19T10:34:00Z">
        <w:r>
          <w:rPr>
            <w:rFonts w:ascii="GHEA Grapalat" w:hAnsi="GHEA Grapalat"/>
          </w:rPr>
          <w:br w:type="page"/>
        </w:r>
      </w:ins>
    </w:p>
    <w:p w14:paraId="28A84CDF"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00071D1C" w:rsidRPr="00974EA8">
        <w:rPr>
          <w:rFonts w:ascii="GHEA Grapalat" w:hAnsi="GHEA Grapalat"/>
        </w:rPr>
        <w:t>договора</w:t>
      </w:r>
      <w:proofErr w:type="gramEnd"/>
      <w:r w:rsidR="00071D1C" w:rsidRPr="00974EA8">
        <w:rPr>
          <w:rFonts w:ascii="GHEA Grapalat" w:hAnsi="GHEA Grapalat"/>
        </w:rPr>
        <w:t xml:space="preserve">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14:paraId="5B99C22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0E65C5AE" w14:textId="77777777" w:rsidTr="0016519F">
        <w:tc>
          <w:tcPr>
            <w:tcW w:w="4536" w:type="dxa"/>
          </w:tcPr>
          <w:p w14:paraId="34B951E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48772DE"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1B4E7CB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D13A96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6560F2F" w14:textId="77777777" w:rsidR="00071D1C" w:rsidRPr="00B138F3" w:rsidRDefault="00071D1C" w:rsidP="00B46D58">
            <w:pPr>
              <w:widowControl w:val="0"/>
              <w:spacing w:after="160"/>
              <w:jc w:val="center"/>
              <w:rPr>
                <w:rFonts w:ascii="GHEA Grapalat" w:hAnsi="GHEA Grapalat"/>
              </w:rPr>
            </w:pPr>
          </w:p>
        </w:tc>
        <w:tc>
          <w:tcPr>
            <w:tcW w:w="4343" w:type="dxa"/>
          </w:tcPr>
          <w:p w14:paraId="0E915E3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9D7F2D0"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6C8B146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E9B144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715D6E8A" w14:textId="77777777" w:rsidR="00382B60" w:rsidRDefault="00382B60" w:rsidP="00B46D58">
      <w:pPr>
        <w:widowControl w:val="0"/>
        <w:spacing w:after="160"/>
        <w:ind w:firstLine="567"/>
        <w:jc w:val="both"/>
        <w:rPr>
          <w:rFonts w:ascii="GHEA Grapalat" w:hAnsi="GHEA Grapalat"/>
          <w:i/>
          <w:lang w:val="hy-AM"/>
        </w:rPr>
      </w:pPr>
    </w:p>
    <w:p w14:paraId="2866852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00F7ECB" w14:textId="77777777" w:rsidR="00071D1C" w:rsidRPr="00B138F3" w:rsidRDefault="00DA240A" w:rsidP="00B46D58">
      <w:pPr>
        <w:widowControl w:val="0"/>
        <w:spacing w:after="160"/>
        <w:rPr>
          <w:rFonts w:ascii="GHEA Grapalat" w:hAnsi="GHEA Grapalat"/>
        </w:rPr>
      </w:pPr>
      <w:r>
        <w:rPr>
          <w:rFonts w:ascii="GHEA Grapalat" w:hAnsi="GHEA Grapalat"/>
        </w:rPr>
        <w:t>-----------------------</w:t>
      </w:r>
    </w:p>
    <w:p w14:paraId="6D7FDFC0" w14:textId="77777777"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5DB7B6D2" w14:textId="77777777"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6BED7752" w14:textId="77777777"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10076740" w14:textId="77777777" w:rsidR="00071D1C" w:rsidRPr="00FB29E1" w:rsidRDefault="00071D1C" w:rsidP="00B46D58">
      <w:pPr>
        <w:widowControl w:val="0"/>
        <w:spacing w:after="160"/>
        <w:jc w:val="right"/>
        <w:rPr>
          <w:rFonts w:ascii="GHEA Grapalat" w:hAnsi="GHEA Grapalat"/>
          <w:lang w:val="hy-AM"/>
          <w:rPrChange w:id="21" w:author="Inesa Kocharyan" w:date="2025-02-19T10:34:00Z">
            <w:rPr>
              <w:rFonts w:ascii="GHEA Grapalat" w:hAnsi="GHEA Grapalat"/>
            </w:rPr>
          </w:rPrChange>
        </w:rPr>
        <w:sectPr w:rsidR="00071D1C" w:rsidRPr="00FB29E1" w:rsidSect="000811C1">
          <w:footerReference w:type="default" r:id="rId10"/>
          <w:footnotePr>
            <w:pos w:val="beneathText"/>
          </w:footnotePr>
          <w:pgSz w:w="11906" w:h="16838" w:code="9"/>
          <w:pgMar w:top="993" w:right="1418" w:bottom="1418" w:left="1418" w:header="561" w:footer="561" w:gutter="0"/>
          <w:cols w:space="720"/>
          <w:docGrid w:linePitch="326"/>
        </w:sectPr>
      </w:pPr>
    </w:p>
    <w:p w14:paraId="0710A97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2541077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AC7B7D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6AE4B6FA"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14:paraId="0A31ED9F" w14:textId="77777777" w:rsidTr="00317BD2">
        <w:trPr>
          <w:jc w:val="center"/>
        </w:trPr>
        <w:tc>
          <w:tcPr>
            <w:tcW w:w="16350" w:type="dxa"/>
            <w:gridSpan w:val="12"/>
          </w:tcPr>
          <w:p w14:paraId="634C890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0E88AFA" w14:textId="77777777" w:rsidTr="00317BD2">
        <w:trPr>
          <w:trHeight w:val="219"/>
          <w:jc w:val="center"/>
        </w:trPr>
        <w:tc>
          <w:tcPr>
            <w:tcW w:w="1242" w:type="dxa"/>
            <w:vMerge w:val="restart"/>
            <w:vAlign w:val="center"/>
          </w:tcPr>
          <w:p w14:paraId="3875ADF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9F1E2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145517C3"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1F7D59E6"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1467" w:type="dxa"/>
            <w:vMerge w:val="restart"/>
            <w:vAlign w:val="center"/>
          </w:tcPr>
          <w:p w14:paraId="26EEA007"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2B7DED5C"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19079A7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53BDC25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31D547CB"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5E2FF57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1207C0B" w14:textId="77777777" w:rsidTr="00317BD2">
        <w:trPr>
          <w:trHeight w:val="445"/>
          <w:jc w:val="center"/>
        </w:trPr>
        <w:tc>
          <w:tcPr>
            <w:tcW w:w="1242" w:type="dxa"/>
            <w:vMerge/>
            <w:vAlign w:val="center"/>
          </w:tcPr>
          <w:p w14:paraId="2428943B"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3CB5534"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6A908773"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45A945A2"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09E11F30"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1C7624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B7312D9"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08A719FA"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0D9C4B2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3FFB43D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2566B646"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706B581E"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B138F3" w:rsidRPr="00B138F3" w14:paraId="15684D98" w14:textId="77777777" w:rsidTr="00317BD2">
        <w:trPr>
          <w:trHeight w:val="246"/>
          <w:jc w:val="center"/>
        </w:trPr>
        <w:tc>
          <w:tcPr>
            <w:tcW w:w="1242" w:type="dxa"/>
          </w:tcPr>
          <w:p w14:paraId="3643A9A8" w14:textId="77777777" w:rsidR="00071D1C" w:rsidRPr="00B138F3" w:rsidRDefault="00071D1C" w:rsidP="00B46D58">
            <w:pPr>
              <w:widowControl w:val="0"/>
              <w:jc w:val="center"/>
              <w:rPr>
                <w:rFonts w:ascii="GHEA Grapalat" w:hAnsi="GHEA Grapalat"/>
                <w:sz w:val="16"/>
                <w:szCs w:val="16"/>
              </w:rPr>
            </w:pPr>
          </w:p>
        </w:tc>
        <w:tc>
          <w:tcPr>
            <w:tcW w:w="2715" w:type="dxa"/>
          </w:tcPr>
          <w:p w14:paraId="5CD06EF1" w14:textId="77777777" w:rsidR="00071D1C" w:rsidRPr="00B138F3" w:rsidRDefault="00071D1C" w:rsidP="00B46D58">
            <w:pPr>
              <w:widowControl w:val="0"/>
              <w:jc w:val="center"/>
              <w:rPr>
                <w:rFonts w:ascii="GHEA Grapalat" w:hAnsi="GHEA Grapalat"/>
                <w:sz w:val="16"/>
                <w:szCs w:val="16"/>
              </w:rPr>
            </w:pPr>
          </w:p>
        </w:tc>
        <w:tc>
          <w:tcPr>
            <w:tcW w:w="1559" w:type="dxa"/>
          </w:tcPr>
          <w:p w14:paraId="433CF662" w14:textId="77777777" w:rsidR="00071D1C" w:rsidRPr="00B138F3" w:rsidRDefault="00071D1C" w:rsidP="00B46D58">
            <w:pPr>
              <w:widowControl w:val="0"/>
              <w:jc w:val="center"/>
              <w:rPr>
                <w:rFonts w:ascii="GHEA Grapalat" w:hAnsi="GHEA Grapalat"/>
                <w:sz w:val="16"/>
                <w:szCs w:val="16"/>
              </w:rPr>
            </w:pPr>
          </w:p>
        </w:tc>
        <w:tc>
          <w:tcPr>
            <w:tcW w:w="1925" w:type="dxa"/>
          </w:tcPr>
          <w:p w14:paraId="14C4D77C" w14:textId="77777777" w:rsidR="00071D1C" w:rsidRPr="00B138F3" w:rsidRDefault="00071D1C" w:rsidP="00B46D58">
            <w:pPr>
              <w:widowControl w:val="0"/>
              <w:jc w:val="center"/>
              <w:rPr>
                <w:rFonts w:ascii="GHEA Grapalat" w:hAnsi="GHEA Grapalat"/>
                <w:sz w:val="16"/>
                <w:szCs w:val="16"/>
              </w:rPr>
            </w:pPr>
          </w:p>
        </w:tc>
        <w:tc>
          <w:tcPr>
            <w:tcW w:w="1467" w:type="dxa"/>
          </w:tcPr>
          <w:p w14:paraId="5E8B6744" w14:textId="77777777" w:rsidR="00071D1C" w:rsidRPr="00B138F3" w:rsidRDefault="00071D1C" w:rsidP="00B46D58">
            <w:pPr>
              <w:widowControl w:val="0"/>
              <w:jc w:val="center"/>
              <w:rPr>
                <w:rFonts w:ascii="GHEA Grapalat" w:hAnsi="GHEA Grapalat"/>
                <w:sz w:val="16"/>
                <w:szCs w:val="16"/>
              </w:rPr>
            </w:pPr>
          </w:p>
        </w:tc>
        <w:tc>
          <w:tcPr>
            <w:tcW w:w="1085" w:type="dxa"/>
          </w:tcPr>
          <w:p w14:paraId="250596E3" w14:textId="77777777" w:rsidR="00071D1C" w:rsidRPr="00B138F3" w:rsidRDefault="00071D1C" w:rsidP="00B46D58">
            <w:pPr>
              <w:widowControl w:val="0"/>
              <w:jc w:val="center"/>
              <w:rPr>
                <w:rFonts w:ascii="GHEA Grapalat" w:hAnsi="GHEA Grapalat"/>
                <w:sz w:val="16"/>
                <w:szCs w:val="16"/>
              </w:rPr>
            </w:pPr>
          </w:p>
        </w:tc>
        <w:tc>
          <w:tcPr>
            <w:tcW w:w="1559" w:type="dxa"/>
          </w:tcPr>
          <w:p w14:paraId="627A4D9E" w14:textId="77777777" w:rsidR="00071D1C" w:rsidRPr="00B138F3" w:rsidRDefault="00071D1C" w:rsidP="00B46D58">
            <w:pPr>
              <w:widowControl w:val="0"/>
              <w:jc w:val="center"/>
              <w:rPr>
                <w:rFonts w:ascii="GHEA Grapalat" w:hAnsi="GHEA Grapalat"/>
                <w:sz w:val="16"/>
                <w:szCs w:val="16"/>
              </w:rPr>
            </w:pPr>
          </w:p>
        </w:tc>
        <w:tc>
          <w:tcPr>
            <w:tcW w:w="1134" w:type="dxa"/>
          </w:tcPr>
          <w:p w14:paraId="0900875C" w14:textId="77777777" w:rsidR="00071D1C" w:rsidRPr="00B138F3" w:rsidRDefault="00071D1C" w:rsidP="00B46D58">
            <w:pPr>
              <w:widowControl w:val="0"/>
              <w:jc w:val="center"/>
              <w:rPr>
                <w:rFonts w:ascii="GHEA Grapalat" w:hAnsi="GHEA Grapalat"/>
                <w:sz w:val="16"/>
                <w:szCs w:val="16"/>
              </w:rPr>
            </w:pPr>
          </w:p>
        </w:tc>
        <w:tc>
          <w:tcPr>
            <w:tcW w:w="850" w:type="dxa"/>
          </w:tcPr>
          <w:p w14:paraId="7455898B" w14:textId="77777777" w:rsidR="00071D1C" w:rsidRPr="00B138F3" w:rsidRDefault="00071D1C" w:rsidP="00B46D58">
            <w:pPr>
              <w:widowControl w:val="0"/>
              <w:jc w:val="center"/>
              <w:rPr>
                <w:rFonts w:ascii="GHEA Grapalat" w:hAnsi="GHEA Grapalat"/>
                <w:sz w:val="16"/>
                <w:szCs w:val="16"/>
              </w:rPr>
            </w:pPr>
          </w:p>
        </w:tc>
        <w:tc>
          <w:tcPr>
            <w:tcW w:w="709" w:type="dxa"/>
          </w:tcPr>
          <w:p w14:paraId="108A9162" w14:textId="77777777" w:rsidR="00071D1C" w:rsidRPr="00B138F3" w:rsidRDefault="00071D1C" w:rsidP="00B46D58">
            <w:pPr>
              <w:widowControl w:val="0"/>
              <w:jc w:val="center"/>
              <w:rPr>
                <w:rFonts w:ascii="GHEA Grapalat" w:hAnsi="GHEA Grapalat"/>
                <w:sz w:val="16"/>
                <w:szCs w:val="16"/>
              </w:rPr>
            </w:pPr>
          </w:p>
        </w:tc>
        <w:tc>
          <w:tcPr>
            <w:tcW w:w="1158" w:type="dxa"/>
          </w:tcPr>
          <w:p w14:paraId="2EF8280E" w14:textId="77777777" w:rsidR="00071D1C" w:rsidRPr="00B138F3" w:rsidRDefault="00071D1C" w:rsidP="00B46D58">
            <w:pPr>
              <w:widowControl w:val="0"/>
              <w:jc w:val="center"/>
              <w:rPr>
                <w:rFonts w:ascii="GHEA Grapalat" w:hAnsi="GHEA Grapalat"/>
                <w:sz w:val="16"/>
                <w:szCs w:val="16"/>
              </w:rPr>
            </w:pPr>
          </w:p>
        </w:tc>
        <w:tc>
          <w:tcPr>
            <w:tcW w:w="947" w:type="dxa"/>
          </w:tcPr>
          <w:p w14:paraId="0125778F" w14:textId="77777777" w:rsidR="00071D1C" w:rsidRPr="00B138F3" w:rsidRDefault="00071D1C" w:rsidP="00B46D58">
            <w:pPr>
              <w:widowControl w:val="0"/>
              <w:jc w:val="center"/>
              <w:rPr>
                <w:rFonts w:ascii="GHEA Grapalat" w:hAnsi="GHEA Grapalat"/>
                <w:sz w:val="16"/>
                <w:szCs w:val="16"/>
              </w:rPr>
            </w:pPr>
          </w:p>
        </w:tc>
      </w:tr>
      <w:tr w:rsidR="00317BD2" w:rsidRPr="00B138F3" w14:paraId="1D523E23" w14:textId="77777777" w:rsidTr="00317BD2">
        <w:trPr>
          <w:jc w:val="center"/>
        </w:trPr>
        <w:tc>
          <w:tcPr>
            <w:tcW w:w="1242" w:type="dxa"/>
          </w:tcPr>
          <w:p w14:paraId="5D756CE0" w14:textId="77777777" w:rsidR="00071D1C" w:rsidRPr="00B138F3" w:rsidRDefault="00071D1C" w:rsidP="00B46D58">
            <w:pPr>
              <w:widowControl w:val="0"/>
              <w:jc w:val="center"/>
              <w:rPr>
                <w:rFonts w:ascii="GHEA Grapalat" w:hAnsi="GHEA Grapalat"/>
                <w:sz w:val="16"/>
                <w:szCs w:val="16"/>
              </w:rPr>
            </w:pPr>
          </w:p>
        </w:tc>
        <w:tc>
          <w:tcPr>
            <w:tcW w:w="2715" w:type="dxa"/>
          </w:tcPr>
          <w:p w14:paraId="7CDEBC9A" w14:textId="77777777" w:rsidR="00071D1C" w:rsidRPr="00B138F3" w:rsidRDefault="00071D1C" w:rsidP="00B46D58">
            <w:pPr>
              <w:widowControl w:val="0"/>
              <w:jc w:val="center"/>
              <w:rPr>
                <w:rFonts w:ascii="GHEA Grapalat" w:hAnsi="GHEA Grapalat"/>
                <w:sz w:val="16"/>
                <w:szCs w:val="16"/>
              </w:rPr>
            </w:pPr>
          </w:p>
        </w:tc>
        <w:tc>
          <w:tcPr>
            <w:tcW w:w="1559" w:type="dxa"/>
          </w:tcPr>
          <w:p w14:paraId="07F665C5" w14:textId="77777777" w:rsidR="00071D1C" w:rsidRPr="00B138F3" w:rsidRDefault="00071D1C" w:rsidP="00B46D58">
            <w:pPr>
              <w:widowControl w:val="0"/>
              <w:jc w:val="center"/>
              <w:rPr>
                <w:rFonts w:ascii="GHEA Grapalat" w:hAnsi="GHEA Grapalat"/>
                <w:sz w:val="16"/>
                <w:szCs w:val="16"/>
              </w:rPr>
            </w:pPr>
          </w:p>
        </w:tc>
        <w:tc>
          <w:tcPr>
            <w:tcW w:w="1925" w:type="dxa"/>
          </w:tcPr>
          <w:p w14:paraId="12AAF9EE" w14:textId="77777777" w:rsidR="00071D1C" w:rsidRPr="00B138F3" w:rsidRDefault="00071D1C" w:rsidP="00B46D58">
            <w:pPr>
              <w:widowControl w:val="0"/>
              <w:jc w:val="center"/>
              <w:rPr>
                <w:rFonts w:ascii="GHEA Grapalat" w:hAnsi="GHEA Grapalat"/>
                <w:sz w:val="16"/>
                <w:szCs w:val="16"/>
              </w:rPr>
            </w:pPr>
          </w:p>
        </w:tc>
        <w:tc>
          <w:tcPr>
            <w:tcW w:w="1467" w:type="dxa"/>
          </w:tcPr>
          <w:p w14:paraId="4442DE40" w14:textId="77777777" w:rsidR="00071D1C" w:rsidRPr="00B138F3" w:rsidRDefault="00071D1C" w:rsidP="00B46D58">
            <w:pPr>
              <w:widowControl w:val="0"/>
              <w:jc w:val="center"/>
              <w:rPr>
                <w:rFonts w:ascii="GHEA Grapalat" w:hAnsi="GHEA Grapalat"/>
                <w:sz w:val="16"/>
                <w:szCs w:val="16"/>
              </w:rPr>
            </w:pPr>
          </w:p>
        </w:tc>
        <w:tc>
          <w:tcPr>
            <w:tcW w:w="1085" w:type="dxa"/>
          </w:tcPr>
          <w:p w14:paraId="54551F55" w14:textId="77777777" w:rsidR="00071D1C" w:rsidRPr="00B138F3" w:rsidRDefault="00071D1C" w:rsidP="00B46D58">
            <w:pPr>
              <w:widowControl w:val="0"/>
              <w:jc w:val="center"/>
              <w:rPr>
                <w:rFonts w:ascii="GHEA Grapalat" w:hAnsi="GHEA Grapalat"/>
                <w:sz w:val="16"/>
                <w:szCs w:val="16"/>
              </w:rPr>
            </w:pPr>
          </w:p>
        </w:tc>
        <w:tc>
          <w:tcPr>
            <w:tcW w:w="1559" w:type="dxa"/>
          </w:tcPr>
          <w:p w14:paraId="609FD0CD" w14:textId="77777777" w:rsidR="00071D1C" w:rsidRPr="00B138F3" w:rsidRDefault="00071D1C" w:rsidP="00B46D58">
            <w:pPr>
              <w:widowControl w:val="0"/>
              <w:jc w:val="center"/>
              <w:rPr>
                <w:rFonts w:ascii="GHEA Grapalat" w:hAnsi="GHEA Grapalat"/>
                <w:sz w:val="16"/>
                <w:szCs w:val="16"/>
              </w:rPr>
            </w:pPr>
          </w:p>
        </w:tc>
        <w:tc>
          <w:tcPr>
            <w:tcW w:w="1984" w:type="dxa"/>
            <w:gridSpan w:val="2"/>
          </w:tcPr>
          <w:p w14:paraId="6E1A28E7" w14:textId="77777777" w:rsidR="00071D1C" w:rsidRPr="00B138F3" w:rsidRDefault="00071D1C" w:rsidP="00B46D58">
            <w:pPr>
              <w:widowControl w:val="0"/>
              <w:jc w:val="center"/>
              <w:rPr>
                <w:rFonts w:ascii="GHEA Grapalat" w:hAnsi="GHEA Grapalat"/>
                <w:sz w:val="16"/>
                <w:szCs w:val="16"/>
              </w:rPr>
            </w:pPr>
          </w:p>
        </w:tc>
        <w:tc>
          <w:tcPr>
            <w:tcW w:w="709" w:type="dxa"/>
          </w:tcPr>
          <w:p w14:paraId="7CA01D5A" w14:textId="77777777" w:rsidR="00071D1C" w:rsidRPr="00B138F3" w:rsidRDefault="00071D1C" w:rsidP="00B46D58">
            <w:pPr>
              <w:widowControl w:val="0"/>
              <w:jc w:val="center"/>
              <w:rPr>
                <w:rFonts w:ascii="GHEA Grapalat" w:hAnsi="GHEA Grapalat"/>
                <w:sz w:val="16"/>
                <w:szCs w:val="16"/>
              </w:rPr>
            </w:pPr>
          </w:p>
        </w:tc>
        <w:tc>
          <w:tcPr>
            <w:tcW w:w="1158" w:type="dxa"/>
          </w:tcPr>
          <w:p w14:paraId="2592F437" w14:textId="77777777" w:rsidR="00071D1C" w:rsidRPr="00B138F3" w:rsidRDefault="00071D1C" w:rsidP="00B46D58">
            <w:pPr>
              <w:widowControl w:val="0"/>
              <w:jc w:val="center"/>
              <w:rPr>
                <w:rFonts w:ascii="GHEA Grapalat" w:hAnsi="GHEA Grapalat"/>
                <w:sz w:val="16"/>
                <w:szCs w:val="16"/>
              </w:rPr>
            </w:pPr>
          </w:p>
        </w:tc>
        <w:tc>
          <w:tcPr>
            <w:tcW w:w="947" w:type="dxa"/>
          </w:tcPr>
          <w:p w14:paraId="11AFB8D3" w14:textId="77777777" w:rsidR="00071D1C" w:rsidRPr="00B138F3" w:rsidRDefault="00071D1C" w:rsidP="00B46D58">
            <w:pPr>
              <w:widowControl w:val="0"/>
              <w:jc w:val="center"/>
              <w:rPr>
                <w:rFonts w:ascii="GHEA Grapalat" w:hAnsi="GHEA Grapalat"/>
                <w:sz w:val="16"/>
                <w:szCs w:val="16"/>
              </w:rPr>
            </w:pPr>
          </w:p>
        </w:tc>
      </w:tr>
    </w:tbl>
    <w:p w14:paraId="77268321"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7481FD0" w14:textId="77777777" w:rsidTr="00E22E51">
        <w:trPr>
          <w:jc w:val="center"/>
        </w:trPr>
        <w:tc>
          <w:tcPr>
            <w:tcW w:w="4536" w:type="dxa"/>
          </w:tcPr>
          <w:p w14:paraId="1B816E98"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4F7C7C6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75BC9A2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F72F9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58DD5EC8" w14:textId="77777777" w:rsidR="00071D1C" w:rsidRPr="00B138F3" w:rsidRDefault="00071D1C" w:rsidP="00B46D58">
            <w:pPr>
              <w:widowControl w:val="0"/>
              <w:jc w:val="center"/>
              <w:rPr>
                <w:rFonts w:ascii="GHEA Grapalat" w:hAnsi="GHEA Grapalat"/>
              </w:rPr>
            </w:pPr>
          </w:p>
        </w:tc>
        <w:tc>
          <w:tcPr>
            <w:tcW w:w="4343" w:type="dxa"/>
          </w:tcPr>
          <w:p w14:paraId="3F8A0B7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2DE63117"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2F611E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1A916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4F945C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59F6CD9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C3AF69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2D122684"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70595A81" w14:textId="77777777" w:rsidTr="00E67FD5">
        <w:trPr>
          <w:trHeight w:val="305"/>
          <w:jc w:val="center"/>
        </w:trPr>
        <w:tc>
          <w:tcPr>
            <w:tcW w:w="15903" w:type="dxa"/>
            <w:gridSpan w:val="16"/>
          </w:tcPr>
          <w:p w14:paraId="2C5C69F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71FA739" w14:textId="77777777" w:rsidTr="00E67FD5">
        <w:trPr>
          <w:trHeight w:val="747"/>
          <w:jc w:val="center"/>
        </w:trPr>
        <w:tc>
          <w:tcPr>
            <w:tcW w:w="1724" w:type="dxa"/>
            <w:vAlign w:val="center"/>
          </w:tcPr>
          <w:p w14:paraId="2EF1EEC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126292D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6AA7818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37208F21"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14:paraId="183BEF8B" w14:textId="77777777" w:rsidTr="00AB4EAB">
        <w:trPr>
          <w:trHeight w:val="594"/>
          <w:jc w:val="center"/>
        </w:trPr>
        <w:tc>
          <w:tcPr>
            <w:tcW w:w="1724" w:type="dxa"/>
          </w:tcPr>
          <w:p w14:paraId="145F256E" w14:textId="77777777" w:rsidR="00071D1C" w:rsidRPr="00B138F3" w:rsidRDefault="00071D1C" w:rsidP="00B46D58">
            <w:pPr>
              <w:widowControl w:val="0"/>
              <w:jc w:val="center"/>
              <w:rPr>
                <w:rFonts w:ascii="GHEA Grapalat" w:hAnsi="GHEA Grapalat"/>
                <w:sz w:val="16"/>
                <w:szCs w:val="16"/>
              </w:rPr>
            </w:pPr>
          </w:p>
        </w:tc>
        <w:tc>
          <w:tcPr>
            <w:tcW w:w="2155" w:type="dxa"/>
          </w:tcPr>
          <w:p w14:paraId="212B99D8" w14:textId="77777777" w:rsidR="00071D1C" w:rsidRPr="00B138F3" w:rsidRDefault="00071D1C" w:rsidP="00B46D58">
            <w:pPr>
              <w:widowControl w:val="0"/>
              <w:jc w:val="center"/>
              <w:rPr>
                <w:rFonts w:ascii="GHEA Grapalat" w:hAnsi="GHEA Grapalat"/>
                <w:sz w:val="16"/>
                <w:szCs w:val="16"/>
              </w:rPr>
            </w:pPr>
          </w:p>
        </w:tc>
        <w:tc>
          <w:tcPr>
            <w:tcW w:w="1293" w:type="dxa"/>
          </w:tcPr>
          <w:p w14:paraId="20B9C5BE"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11E3CE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6B734BF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413551A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358ABD00"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2681857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51E9DF4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14267C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2390B8E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0212132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0A751FC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4A50C4A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1794FD5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49C7FCD9"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7FDC1468" w14:textId="77777777" w:rsidTr="00AB4EAB">
        <w:trPr>
          <w:trHeight w:val="404"/>
          <w:jc w:val="center"/>
        </w:trPr>
        <w:tc>
          <w:tcPr>
            <w:tcW w:w="1724" w:type="dxa"/>
          </w:tcPr>
          <w:p w14:paraId="4E6171C0" w14:textId="77777777" w:rsidR="00071D1C" w:rsidRPr="00B138F3" w:rsidRDefault="00071D1C" w:rsidP="00B46D58">
            <w:pPr>
              <w:widowControl w:val="0"/>
              <w:jc w:val="center"/>
              <w:rPr>
                <w:rFonts w:ascii="GHEA Grapalat" w:hAnsi="GHEA Grapalat"/>
                <w:sz w:val="16"/>
                <w:szCs w:val="16"/>
              </w:rPr>
            </w:pPr>
          </w:p>
        </w:tc>
        <w:tc>
          <w:tcPr>
            <w:tcW w:w="2155" w:type="dxa"/>
          </w:tcPr>
          <w:p w14:paraId="0B55ACD1" w14:textId="77777777" w:rsidR="00071D1C" w:rsidRPr="00B138F3" w:rsidRDefault="00071D1C" w:rsidP="00B46D58">
            <w:pPr>
              <w:widowControl w:val="0"/>
              <w:jc w:val="center"/>
              <w:rPr>
                <w:rFonts w:ascii="GHEA Grapalat" w:hAnsi="GHEA Grapalat"/>
                <w:sz w:val="16"/>
                <w:szCs w:val="16"/>
              </w:rPr>
            </w:pPr>
          </w:p>
        </w:tc>
        <w:tc>
          <w:tcPr>
            <w:tcW w:w="1293" w:type="dxa"/>
          </w:tcPr>
          <w:p w14:paraId="70D38E23"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7F00C81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5C09832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73F97D27"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45434963"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41633D7F"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173B0582"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4E4F13EF"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4ABC8B25"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3E32E3AE"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415570DD"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05D7A249"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3C796F63"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19B2EA88" w14:textId="77777777"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14:paraId="3907D20B"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758EC80" w14:textId="77777777" w:rsidTr="00E22E51">
        <w:trPr>
          <w:jc w:val="center"/>
        </w:trPr>
        <w:tc>
          <w:tcPr>
            <w:tcW w:w="4536" w:type="dxa"/>
          </w:tcPr>
          <w:p w14:paraId="7C11B80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ECCC73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10291EC"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AA4CC8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1F46F697" w14:textId="77777777" w:rsidR="00071D1C" w:rsidRPr="00B138F3" w:rsidRDefault="00071D1C" w:rsidP="00B46D58">
            <w:pPr>
              <w:widowControl w:val="0"/>
              <w:spacing w:after="160"/>
              <w:jc w:val="center"/>
              <w:rPr>
                <w:rFonts w:ascii="GHEA Grapalat" w:hAnsi="GHEA Grapalat"/>
              </w:rPr>
            </w:pPr>
          </w:p>
        </w:tc>
        <w:tc>
          <w:tcPr>
            <w:tcW w:w="4343" w:type="dxa"/>
          </w:tcPr>
          <w:p w14:paraId="006EC47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473D94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626C2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9DBFBD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975C755"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666D0A1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0297BD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27F916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622AA8FB" w14:textId="77777777" w:rsidTr="007A2020">
        <w:trPr>
          <w:tblCellSpacing w:w="7" w:type="dxa"/>
          <w:jc w:val="center"/>
        </w:trPr>
        <w:tc>
          <w:tcPr>
            <w:tcW w:w="0" w:type="auto"/>
            <w:vAlign w:val="center"/>
          </w:tcPr>
          <w:p w14:paraId="02FA417E"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5AF203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3A72D21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61F2A87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5362E48"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A9A517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D33AC0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25C518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AB17E7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64D78D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520BED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344550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19A1810C" w14:textId="77777777" w:rsidR="0038400D" w:rsidRPr="00B138F3" w:rsidRDefault="0038400D" w:rsidP="00B46D58">
      <w:pPr>
        <w:widowControl w:val="0"/>
        <w:spacing w:after="160"/>
        <w:ind w:firstLine="375"/>
        <w:rPr>
          <w:rFonts w:ascii="GHEA Grapalat" w:hAnsi="GHEA Grapalat"/>
          <w:iCs/>
        </w:rPr>
      </w:pPr>
    </w:p>
    <w:p w14:paraId="63E0775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4FE1A2"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48FDC31"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2DFF239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30040409"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51B940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2E09AFD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4AAF3BD"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6D557B70"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B2DB298" w14:textId="77777777" w:rsidTr="00AB4EAB">
        <w:trPr>
          <w:jc w:val="center"/>
        </w:trPr>
        <w:tc>
          <w:tcPr>
            <w:tcW w:w="442" w:type="dxa"/>
            <w:vMerge w:val="restart"/>
            <w:vAlign w:val="center"/>
          </w:tcPr>
          <w:p w14:paraId="036D797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19D994C9"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FED307C" w14:textId="77777777" w:rsidTr="00AB4EAB">
        <w:trPr>
          <w:jc w:val="center"/>
        </w:trPr>
        <w:tc>
          <w:tcPr>
            <w:tcW w:w="442" w:type="dxa"/>
            <w:vMerge/>
          </w:tcPr>
          <w:p w14:paraId="3329475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51A1969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3F1AE0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0514C0C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08338E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3CEE649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209504F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1065AF12" w14:textId="77777777" w:rsidTr="00AB4EAB">
        <w:trPr>
          <w:trHeight w:val="1105"/>
          <w:jc w:val="center"/>
        </w:trPr>
        <w:tc>
          <w:tcPr>
            <w:tcW w:w="442" w:type="dxa"/>
            <w:vMerge/>
            <w:tcBorders>
              <w:bottom w:val="single" w:sz="4" w:space="0" w:color="auto"/>
            </w:tcBorders>
          </w:tcPr>
          <w:p w14:paraId="1969BEF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08CFF33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2CB2EEA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677B77A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6AA37D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4B2CAB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0BA97A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7FD1C1C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2D04135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70BE4929" w14:textId="77777777" w:rsidTr="00AB4EAB">
        <w:trPr>
          <w:jc w:val="center"/>
        </w:trPr>
        <w:tc>
          <w:tcPr>
            <w:tcW w:w="442" w:type="dxa"/>
            <w:vAlign w:val="center"/>
          </w:tcPr>
          <w:p w14:paraId="27F9F23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3ACD4B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70E560F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2AC5B63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7DECA8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7B07851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6A89B57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4003AF0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685DC79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194A815D" w14:textId="77777777" w:rsidTr="00AB4EAB">
        <w:trPr>
          <w:jc w:val="center"/>
        </w:trPr>
        <w:tc>
          <w:tcPr>
            <w:tcW w:w="442" w:type="dxa"/>
          </w:tcPr>
          <w:p w14:paraId="4F09A6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403CB95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749F771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24A81B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603D5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2BDA55C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721A16B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6DE5B59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2073E5F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A518295" w14:textId="77777777" w:rsidR="0038400D" w:rsidRPr="00B138F3" w:rsidRDefault="0038400D" w:rsidP="00B46D58">
      <w:pPr>
        <w:widowControl w:val="0"/>
        <w:spacing w:after="160"/>
        <w:ind w:firstLine="375"/>
        <w:jc w:val="both"/>
        <w:rPr>
          <w:rFonts w:ascii="GHEA Grapalat" w:hAnsi="GHEA Grapalat" w:cs="Arial"/>
          <w:iCs/>
          <w:lang w:val="en-US"/>
        </w:rPr>
      </w:pPr>
    </w:p>
    <w:p w14:paraId="040B7802"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47078B17"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9ED0122" w14:textId="77777777" w:rsidTr="007A2020">
        <w:trPr>
          <w:trHeight w:val="266"/>
          <w:tblCellSpacing w:w="7" w:type="dxa"/>
          <w:jc w:val="center"/>
        </w:trPr>
        <w:tc>
          <w:tcPr>
            <w:tcW w:w="0" w:type="auto"/>
            <w:vAlign w:val="center"/>
          </w:tcPr>
          <w:p w14:paraId="076FCB3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6D30ED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0D04683" w14:textId="77777777" w:rsidTr="007A2020">
        <w:trPr>
          <w:trHeight w:val="473"/>
          <w:tblCellSpacing w:w="7" w:type="dxa"/>
          <w:jc w:val="center"/>
        </w:trPr>
        <w:tc>
          <w:tcPr>
            <w:tcW w:w="0" w:type="auto"/>
            <w:vAlign w:val="center"/>
          </w:tcPr>
          <w:p w14:paraId="24514394"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C9A5084"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70FCA4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3D0802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2FA029DC" w14:textId="77777777" w:rsidTr="007A2020">
        <w:trPr>
          <w:trHeight w:val="503"/>
          <w:tblCellSpacing w:w="7" w:type="dxa"/>
          <w:jc w:val="center"/>
        </w:trPr>
        <w:tc>
          <w:tcPr>
            <w:tcW w:w="0" w:type="auto"/>
            <w:vAlign w:val="center"/>
          </w:tcPr>
          <w:p w14:paraId="212DBEDF"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73003C1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B0E185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16C8C7A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1E2C0AE" w14:textId="77777777" w:rsidTr="007A2020">
        <w:trPr>
          <w:trHeight w:val="281"/>
          <w:tblCellSpacing w:w="7" w:type="dxa"/>
          <w:jc w:val="center"/>
        </w:trPr>
        <w:tc>
          <w:tcPr>
            <w:tcW w:w="0" w:type="auto"/>
            <w:vAlign w:val="center"/>
          </w:tcPr>
          <w:p w14:paraId="2E72AEB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0A6965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43069FB7" w14:textId="77777777" w:rsidR="00196F14" w:rsidRPr="00B138F3" w:rsidRDefault="00196F14" w:rsidP="00B46D58">
      <w:pPr>
        <w:widowControl w:val="0"/>
        <w:spacing w:after="160"/>
        <w:jc w:val="right"/>
        <w:rPr>
          <w:rFonts w:ascii="GHEA Grapalat" w:hAnsi="GHEA Grapalat" w:cs="Sylfaen"/>
          <w:b/>
        </w:rPr>
      </w:pPr>
    </w:p>
    <w:p w14:paraId="7029FFEA"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164BA0A8"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6E5F0F31"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6B38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AB2FFA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006F5A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609BF15"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1EF47F2B"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24BF55BC"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B48E137"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5F4E59B"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6F1930FD"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4795744"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E15A13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3DCC285A"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ED5DEAC"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4F499D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34E38E"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40A96C6"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47221D"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158CF7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BF7944"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9C1892"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675DFA"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10F9A06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BFF750A"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239D96C"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056E771" w14:textId="77777777" w:rsidR="00071D1C" w:rsidRPr="00B138F3" w:rsidRDefault="00071D1C" w:rsidP="00B46D58">
            <w:pPr>
              <w:widowControl w:val="0"/>
              <w:spacing w:after="120"/>
              <w:jc w:val="center"/>
              <w:rPr>
                <w:rFonts w:ascii="GHEA Grapalat" w:hAnsi="GHEA Grapalat" w:cs="Sylfaen"/>
                <w:sz w:val="20"/>
                <w:szCs w:val="20"/>
              </w:rPr>
            </w:pPr>
          </w:p>
        </w:tc>
      </w:tr>
    </w:tbl>
    <w:p w14:paraId="538BA520"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2F4A935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B026A55" w14:textId="77777777" w:rsidR="00B138F3" w:rsidRDefault="00B138F3" w:rsidP="00B138F3">
      <w:pPr>
        <w:rPr>
          <w:rFonts w:ascii="GHEA Grapalat" w:hAnsi="GHEA Grapalat"/>
        </w:rPr>
      </w:pPr>
      <w:r>
        <w:rPr>
          <w:rFonts w:ascii="GHEA Grapalat" w:hAnsi="GHEA Grapalat"/>
        </w:rPr>
        <w:t xml:space="preserve">                                                       </w:t>
      </w:r>
    </w:p>
    <w:p w14:paraId="06B62BE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5BEFB6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2C7E361" w14:textId="77777777" w:rsidTr="007072C5">
        <w:tc>
          <w:tcPr>
            <w:tcW w:w="4450" w:type="dxa"/>
          </w:tcPr>
          <w:p w14:paraId="5ABFB15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703AB1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396ADF66"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40919C1"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5DE490E" w14:textId="77777777" w:rsidTr="00E22E51">
        <w:trPr>
          <w:tblCellSpacing w:w="7" w:type="dxa"/>
          <w:jc w:val="center"/>
        </w:trPr>
        <w:tc>
          <w:tcPr>
            <w:tcW w:w="0" w:type="auto"/>
            <w:vAlign w:val="center"/>
          </w:tcPr>
          <w:p w14:paraId="7C2DE8D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8495C6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016A204E"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F65F7B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9064626" w14:textId="77777777" w:rsidTr="00E22E51">
        <w:trPr>
          <w:tblCellSpacing w:w="7" w:type="dxa"/>
          <w:jc w:val="center"/>
        </w:trPr>
        <w:tc>
          <w:tcPr>
            <w:tcW w:w="0" w:type="auto"/>
            <w:vAlign w:val="center"/>
          </w:tcPr>
          <w:p w14:paraId="1BA58E4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94F2A3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D13F26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14617A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0BDE99B" w14:textId="77777777" w:rsidR="00071D1C" w:rsidRDefault="00071D1C" w:rsidP="00B46D58">
      <w:pPr>
        <w:widowControl w:val="0"/>
        <w:spacing w:after="160"/>
        <w:ind w:left="-142" w:firstLine="142"/>
        <w:jc w:val="center"/>
        <w:rPr>
          <w:rFonts w:ascii="GHEA Grapalat" w:hAnsi="GHEA Grapalat" w:cs="Sylfaen"/>
          <w:b/>
        </w:rPr>
      </w:pPr>
    </w:p>
    <w:p w14:paraId="40B7DC4A"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688ADBD2"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lastRenderedPageBreak/>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321FF86F" w14:textId="77777777" w:rsidR="00AA0F9A" w:rsidRPr="00BA20A0" w:rsidRDefault="00AA0F9A" w:rsidP="00AA0F9A">
      <w:pPr>
        <w:jc w:val="center"/>
        <w:rPr>
          <w:rFonts w:ascii="GHEA Grapalat" w:hAnsi="GHEA Grapalat" w:cs="GHEA Grapalat"/>
        </w:rPr>
      </w:pPr>
    </w:p>
    <w:p w14:paraId="0F8A7871"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4E3B50C8" w14:textId="77777777" w:rsidR="00AA0F9A" w:rsidRPr="00BA20A0" w:rsidRDefault="00AA0F9A" w:rsidP="00AA0F9A">
      <w:pPr>
        <w:jc w:val="center"/>
        <w:rPr>
          <w:rFonts w:ascii="GHEA Grapalat" w:hAnsi="GHEA Grapalat" w:cs="GHEA Grapalat"/>
          <w:lang w:val="hy-AM"/>
        </w:rPr>
      </w:pPr>
    </w:p>
    <w:p w14:paraId="5496D84E"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39F50566"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07DCE476" w14:textId="77777777" w:rsidR="00AA0F9A" w:rsidRPr="00BA20A0" w:rsidRDefault="00AA0F9A" w:rsidP="00AA0F9A">
      <w:pPr>
        <w:rPr>
          <w:rFonts w:ascii="GHEA Grapalat" w:hAnsi="GHEA Grapalat"/>
          <w:vertAlign w:val="superscript"/>
          <w:lang w:val="es-ES"/>
        </w:rPr>
      </w:pPr>
    </w:p>
    <w:p w14:paraId="40354481" w14:textId="77777777" w:rsidR="00AA0F9A" w:rsidRPr="00BA20A0" w:rsidRDefault="00AA0F9A" w:rsidP="00AA0F9A">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5691E732"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65F5D4E"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038B41A5"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0621549"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DD749CB" w14:textId="77777777" w:rsidR="00AA0F9A" w:rsidRPr="00BA20A0" w:rsidRDefault="00AA0F9A" w:rsidP="00AA0F9A">
      <w:pPr>
        <w:rPr>
          <w:rFonts w:ascii="GHEA Grapalat" w:hAnsi="GHEA Grapalat" w:cs="Sylfaen"/>
          <w:sz w:val="20"/>
          <w:szCs w:val="20"/>
          <w:lang w:val="es-ES"/>
        </w:rPr>
      </w:pPr>
    </w:p>
    <w:p w14:paraId="6736B408" w14:textId="77777777" w:rsidR="00AA0F9A" w:rsidRPr="00BA20A0" w:rsidRDefault="00AA0F9A" w:rsidP="00AA0F9A">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38A57518" w14:textId="77777777" w:rsidR="00AA0F9A" w:rsidRPr="00BA20A0" w:rsidRDefault="00AA0F9A" w:rsidP="00AA0F9A">
      <w:pPr>
        <w:jc w:val="center"/>
        <w:rPr>
          <w:rFonts w:ascii="GHEA Grapalat" w:hAnsi="GHEA Grapalat" w:cs="GHEA Grapalat"/>
          <w:lang w:val="es-ES"/>
        </w:rPr>
      </w:pPr>
    </w:p>
    <w:p w14:paraId="3E89D98F" w14:textId="77777777" w:rsidR="00AA0F9A" w:rsidRPr="00BA20A0" w:rsidRDefault="00AA0F9A" w:rsidP="00AA0F9A">
      <w:pPr>
        <w:jc w:val="center"/>
        <w:rPr>
          <w:rFonts w:ascii="GHEA Grapalat" w:hAnsi="GHEA Grapalat" w:cs="Sylfaen"/>
          <w:b/>
          <w:lang w:val="es-ES"/>
        </w:rPr>
      </w:pPr>
    </w:p>
    <w:p w14:paraId="496C137F"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234D317"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F92FF08"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554EC267"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984C3DB"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055A8B9E" w14:textId="77777777" w:rsidR="00AA0F9A" w:rsidRPr="00BA20A0" w:rsidRDefault="00AA0F9A" w:rsidP="00AA0F9A">
      <w:pPr>
        <w:jc w:val="center"/>
        <w:rPr>
          <w:rFonts w:ascii="GHEA Grapalat" w:hAnsi="GHEA Grapalat" w:cs="Sylfaen"/>
          <w:sz w:val="16"/>
          <w:szCs w:val="16"/>
          <w:lang w:val="es-ES"/>
        </w:rPr>
      </w:pPr>
    </w:p>
    <w:p w14:paraId="7DAAE4D1"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20191D83" w14:textId="77777777" w:rsidR="00AA0F9A" w:rsidRPr="00C60645" w:rsidRDefault="00AA0F9A" w:rsidP="00AA0F9A">
      <w:pPr>
        <w:jc w:val="center"/>
        <w:rPr>
          <w:ins w:id="22" w:author="Inesa Kocharyan" w:date="2025-02-19T10:39:00Z"/>
          <w:rFonts w:ascii="GHEA Grapalat" w:hAnsi="GHEA Grapalat" w:cs="Sylfaen"/>
          <w:b/>
          <w:lang w:val="es-ES"/>
        </w:rPr>
      </w:pPr>
    </w:p>
    <w:p w14:paraId="7E8E008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B7DB1" w14:textId="77777777" w:rsidR="00835FAE" w:rsidRDefault="00835FAE">
      <w:r>
        <w:separator/>
      </w:r>
    </w:p>
  </w:endnote>
  <w:endnote w:type="continuationSeparator" w:id="0">
    <w:p w14:paraId="38A13094" w14:textId="77777777" w:rsidR="00835FAE" w:rsidRDefault="00835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6D401102"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465EA">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FBB14" w14:textId="77777777" w:rsidR="00835FAE" w:rsidRDefault="00835FAE">
      <w:r>
        <w:separator/>
      </w:r>
    </w:p>
  </w:footnote>
  <w:footnote w:type="continuationSeparator" w:id="0">
    <w:p w14:paraId="2EAF4319" w14:textId="77777777" w:rsidR="00835FAE" w:rsidRDefault="00835FAE">
      <w:r>
        <w:continuationSeparator/>
      </w:r>
    </w:p>
  </w:footnote>
  <w:footnote w:id="1">
    <w:p w14:paraId="41A492E8" w14:textId="6D6D5AC4" w:rsidR="006D2CDF" w:rsidRPr="008842CE" w:rsidRDefault="006D2CDF" w:rsidP="008842CE">
      <w:pPr>
        <w:pStyle w:val="af2"/>
        <w:widowControl w:val="0"/>
        <w:jc w:val="both"/>
        <w:rPr>
          <w:rFonts w:ascii="GHEA Grapalat" w:hAnsi="GHEA Grapalat"/>
          <w:i/>
          <w:lang w:val="af-ZA"/>
        </w:rPr>
      </w:pPr>
    </w:p>
  </w:footnote>
  <w:footnote w:id="2">
    <w:p w14:paraId="61A4B42F" w14:textId="77777777"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w:t>
      </w:r>
      <w:proofErr w:type="gramStart"/>
      <w:r w:rsidRPr="00D3436F">
        <w:rPr>
          <w:rFonts w:ascii="GHEA Grapalat" w:hAnsi="GHEA Grapalat"/>
          <w:i/>
          <w:sz w:val="20"/>
          <w:szCs w:val="20"/>
        </w:rPr>
        <w:t xml:space="preserve">если </w:t>
      </w:r>
      <w:r w:rsidRPr="00541313">
        <w:rPr>
          <w:rFonts w:ascii="GHEA Grapalat" w:hAnsi="GHEA Grapalat"/>
          <w:i/>
          <w:sz w:val="20"/>
          <w:szCs w:val="20"/>
        </w:rPr>
        <w:t>:</w:t>
      </w:r>
      <w:proofErr w:type="gramEnd"/>
    </w:p>
    <w:p w14:paraId="06A14A1E"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74A5089C"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7A482CD9" w14:textId="77777777"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DED7B7D" w14:textId="77777777"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5AA75196" w14:textId="77777777" w:rsidR="006D2CDF" w:rsidRPr="008842CE" w:rsidRDefault="006D2CDF" w:rsidP="001831C4">
      <w:pPr>
        <w:pStyle w:val="af2"/>
        <w:widowControl w:val="0"/>
        <w:jc w:val="both"/>
        <w:rPr>
          <w:rFonts w:ascii="GHEA Grapalat" w:hAnsi="GHEA Grapalat"/>
          <w:lang w:val="af-ZA"/>
        </w:rPr>
      </w:pPr>
    </w:p>
    <w:p w14:paraId="5FF1C5E6" w14:textId="77777777" w:rsidR="006D2CDF" w:rsidRPr="008842CE" w:rsidRDefault="006D2CDF" w:rsidP="008842CE">
      <w:pPr>
        <w:pStyle w:val="af2"/>
        <w:widowControl w:val="0"/>
        <w:jc w:val="both"/>
        <w:rPr>
          <w:rFonts w:ascii="GHEA Grapalat" w:hAnsi="GHEA Grapalat"/>
          <w:lang w:val="af-ZA"/>
        </w:rPr>
      </w:pPr>
    </w:p>
  </w:footnote>
  <w:footnote w:id="3">
    <w:p w14:paraId="594203A9"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49354F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w:t>
      </w:r>
      <w:proofErr w:type="gramEnd"/>
      <w:r w:rsidRPr="00CD6B60">
        <w:rPr>
          <w:rFonts w:ascii="GHEA Grapalat" w:hAnsi="GHEA Grapalat"/>
          <w:i/>
          <w:sz w:val="20"/>
          <w:szCs w:val="20"/>
        </w:rPr>
        <w:t xml:space="preserve">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32E86A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AEFA99B"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74A4DFC"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89EC2F7"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DAA78D6"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0FEA945E"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354A9FE8" w14:textId="77777777" w:rsidR="006D2CDF" w:rsidRPr="0034222E" w:rsidDel="00932115" w:rsidRDefault="006D2CDF"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w:t>
      </w:r>
      <w:proofErr w:type="gramStart"/>
      <w:r w:rsidRPr="0034222E">
        <w:rPr>
          <w:rFonts w:ascii="GHEA Grapalat" w:hAnsi="GHEA Grapalat"/>
          <w:i/>
        </w:rPr>
        <w:t>производителя</w:t>
      </w:r>
      <w:r w:rsidR="004047BE" w:rsidRPr="00FF03AB">
        <w:rPr>
          <w:rFonts w:ascii="GHEA Grapalat" w:hAnsi="GHEA Grapalat"/>
          <w:i/>
        </w:rPr>
        <w:t>(</w:t>
      </w:r>
      <w:proofErr w:type="gramEnd"/>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0AE5653F" w14:textId="77777777"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D69CCD3" w14:textId="77777777" w:rsidR="006D2CDF" w:rsidRPr="000811C1" w:rsidRDefault="006D2CDF">
      <w:pPr>
        <w:pStyle w:val="af2"/>
        <w:rPr>
          <w:rFonts w:asciiTheme="minorHAnsi" w:hAnsiTheme="minorHAnsi"/>
        </w:rPr>
      </w:pPr>
    </w:p>
  </w:footnote>
  <w:footnote w:id="7">
    <w:p w14:paraId="7EE37132" w14:textId="77777777" w:rsidR="006D2CDF" w:rsidRDefault="006D2CDF" w:rsidP="00AA4D5E">
      <w:pPr>
        <w:pStyle w:val="af2"/>
        <w:jc w:val="both"/>
        <w:rPr>
          <w:ins w:id="5"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67A945B" w14:textId="77777777" w:rsidR="001649C8" w:rsidRDefault="001649C8"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0081784D">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14:paraId="579A5760" w14:textId="77777777" w:rsidR="00FD55EB" w:rsidRPr="00EE76ED" w:rsidRDefault="00FD55EB"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14:paraId="5716E281" w14:textId="77777777" w:rsidR="001649C8" w:rsidRPr="002C2499" w:rsidRDefault="001649C8" w:rsidP="00AA4D5E">
      <w:pPr>
        <w:pStyle w:val="af2"/>
        <w:jc w:val="both"/>
      </w:pPr>
    </w:p>
    <w:p w14:paraId="23FC4688" w14:textId="77777777" w:rsidR="006D2CDF" w:rsidRPr="000811C1" w:rsidRDefault="006D2CDF">
      <w:pPr>
        <w:pStyle w:val="af2"/>
        <w:rPr>
          <w:rFonts w:asciiTheme="minorHAnsi" w:hAnsiTheme="minorHAnsi"/>
        </w:rPr>
      </w:pPr>
    </w:p>
  </w:footnote>
  <w:footnote w:id="8">
    <w:p w14:paraId="202A96D1"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1CE88760"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F9E313D" w14:textId="77777777" w:rsidR="006D2CDF" w:rsidRPr="000811C1" w:rsidRDefault="006D2CDF">
      <w:pPr>
        <w:pStyle w:val="af2"/>
        <w:rPr>
          <w:lang w:val="af-ZA"/>
        </w:rPr>
      </w:pPr>
    </w:p>
  </w:footnote>
  <w:footnote w:id="10">
    <w:p w14:paraId="12D3AFF4" w14:textId="77777777" w:rsidR="006D2CDF" w:rsidRDefault="006D2CDF" w:rsidP="00636142">
      <w:pPr>
        <w:pStyle w:val="af2"/>
        <w:jc w:val="both"/>
        <w:rPr>
          <w:rFonts w:ascii="GHEA Grapalat" w:hAnsi="GHEA Grapalat"/>
          <w:i/>
          <w:lang w:val="hy-AM"/>
        </w:rPr>
      </w:pPr>
    </w:p>
    <w:p w14:paraId="5E11DF5B"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EB29D58"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54B1967"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D1A5591" w14:textId="77777777" w:rsidR="006D2CDF" w:rsidRPr="0092041F" w:rsidRDefault="006D2CDF" w:rsidP="00C67FAB">
      <w:pPr>
        <w:pStyle w:val="af2"/>
        <w:jc w:val="both"/>
        <w:rPr>
          <w:rFonts w:ascii="GHEA Grapalat" w:hAnsi="GHEA Grapalat"/>
          <w:i/>
        </w:rPr>
      </w:pPr>
    </w:p>
  </w:footnote>
  <w:footnote w:id="11">
    <w:p w14:paraId="36516AA7"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6C754D60"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B264B5E" w14:textId="77777777" w:rsidR="006D2CDF" w:rsidRPr="000811C1" w:rsidRDefault="006D2CDF" w:rsidP="0027573B">
      <w:pPr>
        <w:pStyle w:val="af2"/>
        <w:rPr>
          <w:rFonts w:ascii="Sylfaen" w:hAnsi="Sylfaen"/>
          <w:sz w:val="18"/>
          <w:szCs w:val="18"/>
        </w:rPr>
      </w:pPr>
    </w:p>
  </w:footnote>
  <w:footnote w:id="13">
    <w:p w14:paraId="372639C7"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50835F09"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1E5C55A2"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74DEB96" w14:textId="77777777" w:rsidR="006D2CDF" w:rsidRDefault="006D2CDF" w:rsidP="006B3E56">
      <w:pPr>
        <w:jc w:val="both"/>
      </w:pPr>
    </w:p>
    <w:p w14:paraId="6353BB1F"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1E3E881A"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FF8203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CF9B959" w14:textId="77777777" w:rsidR="006D2CDF" w:rsidRDefault="006D2CDF" w:rsidP="00637230">
      <w:pPr>
        <w:jc w:val="both"/>
        <w:rPr>
          <w:rFonts w:asciiTheme="minorHAnsi" w:hAnsiTheme="minorHAnsi"/>
          <w:lang w:val="af-ZA"/>
        </w:rPr>
      </w:pPr>
    </w:p>
  </w:footnote>
  <w:footnote w:id="16">
    <w:p w14:paraId="484BAB9C"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A035E62" w14:textId="77777777" w:rsidR="006D2CDF" w:rsidRPr="00D3436F" w:rsidRDefault="006D2CDF">
      <w:pPr>
        <w:pStyle w:val="af2"/>
        <w:rPr>
          <w:lang w:val="es-ES"/>
        </w:rPr>
      </w:pPr>
    </w:p>
  </w:footnote>
  <w:footnote w:id="17">
    <w:p w14:paraId="48CDF0AB" w14:textId="77777777" w:rsidR="006D2CDF" w:rsidRPr="008842CE" w:rsidRDefault="006D2CDF" w:rsidP="003D2FE2">
      <w:pPr>
        <w:pStyle w:val="af2"/>
        <w:jc w:val="both"/>
      </w:pPr>
    </w:p>
  </w:footnote>
  <w:footnote w:id="18">
    <w:p w14:paraId="1F96BC8B" w14:textId="77777777" w:rsidR="006D2CDF" w:rsidRPr="00217344" w:rsidRDefault="006D2CD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74CBF3F7"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F5B31E8" w14:textId="77777777" w:rsidR="006D2CDF" w:rsidRPr="008842CE" w:rsidRDefault="006D2CDF" w:rsidP="000A214C">
      <w:pPr>
        <w:pStyle w:val="af2"/>
        <w:jc w:val="both"/>
        <w:rPr>
          <w:rFonts w:ascii="GHEA Grapalat" w:hAnsi="GHEA Grapalat"/>
        </w:rPr>
      </w:pPr>
    </w:p>
  </w:footnote>
  <w:footnote w:id="20">
    <w:p w14:paraId="78966FC3" w14:textId="77777777" w:rsidR="006D2CDF" w:rsidRPr="008842CE" w:rsidRDefault="006D2CDF" w:rsidP="000A214C">
      <w:pPr>
        <w:pStyle w:val="af2"/>
        <w:jc w:val="both"/>
      </w:pPr>
    </w:p>
  </w:footnote>
  <w:footnote w:id="21">
    <w:p w14:paraId="3E4A8DEA" w14:textId="77777777" w:rsidR="006D2CDF" w:rsidRPr="00217344" w:rsidRDefault="006D2CDF"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4D33306F"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FD5F7C7" w14:textId="77777777" w:rsidR="006D2CDF" w:rsidRDefault="006D2CDF" w:rsidP="00D3436F">
      <w:pPr>
        <w:pStyle w:val="af2"/>
        <w:widowControl w:val="0"/>
        <w:jc w:val="both"/>
        <w:rPr>
          <w:ins w:id="16"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E8F64E3" w14:textId="77777777" w:rsidR="006D2CDF" w:rsidRPr="00F21C0D" w:rsidRDefault="006D2CDF" w:rsidP="00D3436F">
      <w:pPr>
        <w:pStyle w:val="af2"/>
        <w:widowControl w:val="0"/>
        <w:jc w:val="both"/>
        <w:rPr>
          <w:lang w:val="hy-AM"/>
        </w:rPr>
      </w:pPr>
    </w:p>
  </w:footnote>
  <w:footnote w:id="24">
    <w:p w14:paraId="2E1E18E8"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3AE37D9" w14:textId="77777777" w:rsidR="006D2CDF" w:rsidRDefault="006D2CDF" w:rsidP="005E52ED">
      <w:pPr>
        <w:pStyle w:val="af2"/>
        <w:widowControl w:val="0"/>
        <w:jc w:val="both"/>
        <w:rPr>
          <w:rFonts w:ascii="GHEA Grapalat" w:hAnsi="GHEA Grapalat"/>
          <w:i/>
        </w:rPr>
      </w:pPr>
    </w:p>
    <w:p w14:paraId="5DA1692E" w14:textId="77777777" w:rsidR="006D2CDF" w:rsidRDefault="006D2CDF" w:rsidP="005E52ED">
      <w:pPr>
        <w:pStyle w:val="af2"/>
        <w:widowControl w:val="0"/>
        <w:jc w:val="both"/>
        <w:rPr>
          <w:rFonts w:ascii="GHEA Grapalat" w:hAnsi="GHEA Grapalat"/>
          <w:i/>
        </w:rPr>
      </w:pPr>
    </w:p>
    <w:p w14:paraId="144CF264"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6FB9049" w14:textId="77777777" w:rsidR="006D2CDF" w:rsidRPr="00D3436F" w:rsidRDefault="006D2CDF">
      <w:pPr>
        <w:pStyle w:val="af2"/>
        <w:rPr>
          <w:lang w:val="hy-AM"/>
        </w:rPr>
      </w:pPr>
    </w:p>
  </w:footnote>
  <w:footnote w:id="25">
    <w:p w14:paraId="5BDB35EE"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3B0DD81"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332E62E0" w14:textId="77777777" w:rsidR="006D2CDF" w:rsidRPr="00D3436F" w:rsidRDefault="006D2CDF">
      <w:pPr>
        <w:pStyle w:val="af2"/>
        <w:rPr>
          <w:lang w:val="hy-AM"/>
        </w:rPr>
      </w:pPr>
    </w:p>
  </w:footnote>
  <w:footnote w:id="26">
    <w:p w14:paraId="1593EA05"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6856F98"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81719C0" w14:textId="77777777" w:rsidR="006D2CDF" w:rsidRPr="00D3436F" w:rsidRDefault="006D2CDF">
      <w:pPr>
        <w:pStyle w:val="af2"/>
        <w:rPr>
          <w:lang w:val="hy-AM"/>
        </w:rPr>
      </w:pPr>
    </w:p>
  </w:footnote>
  <w:footnote w:id="27">
    <w:p w14:paraId="19439413"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0944EA7" w14:textId="77777777" w:rsidR="006D2CDF" w:rsidRPr="00D3436F" w:rsidRDefault="006D2CDF">
      <w:pPr>
        <w:pStyle w:val="af2"/>
        <w:rPr>
          <w:lang w:val="hy-AM"/>
        </w:rPr>
      </w:pPr>
    </w:p>
  </w:footnote>
  <w:footnote w:id="28">
    <w:p w14:paraId="649A4DE2"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0EAAC28D"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7F660D5" w14:textId="77777777" w:rsidR="006D2CDF" w:rsidRPr="00D3436F" w:rsidRDefault="006D2CDF">
      <w:pPr>
        <w:pStyle w:val="af2"/>
        <w:rPr>
          <w:lang w:val="hy-AM"/>
        </w:rPr>
      </w:pPr>
    </w:p>
  </w:footnote>
  <w:footnote w:id="30">
    <w:p w14:paraId="51ED9B67"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1">
    <w:p w14:paraId="236F97F6" w14:textId="77777777" w:rsidR="006D2CDF" w:rsidRPr="00C84B20" w:rsidRDefault="006D2CDF"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0B256E2B" w14:textId="77777777" w:rsidR="006D2CDF" w:rsidRDefault="006D2CDF"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36002B22" w14:textId="77777777" w:rsidR="006D2CDF" w:rsidRPr="00E861BF" w:rsidRDefault="006D2CDF"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2">
    <w:p w14:paraId="3F838414"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3">
    <w:p w14:paraId="336ECD1B"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14:paraId="3CBF567B"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22656271">
    <w:abstractNumId w:val="20"/>
  </w:num>
  <w:num w:numId="2" w16cid:durableId="1982226207">
    <w:abstractNumId w:val="10"/>
  </w:num>
  <w:num w:numId="3" w16cid:durableId="331295657">
    <w:abstractNumId w:val="19"/>
  </w:num>
  <w:num w:numId="4" w16cid:durableId="1074814127">
    <w:abstractNumId w:val="15"/>
  </w:num>
  <w:num w:numId="5" w16cid:durableId="1406689247">
    <w:abstractNumId w:val="24"/>
  </w:num>
  <w:num w:numId="6" w16cid:durableId="2042976438">
    <w:abstractNumId w:val="20"/>
    <w:lvlOverride w:ilvl="0">
      <w:startOverride w:val="1"/>
    </w:lvlOverride>
    <w:lvlOverride w:ilvl="1"/>
    <w:lvlOverride w:ilvl="2"/>
    <w:lvlOverride w:ilvl="3"/>
    <w:lvlOverride w:ilvl="4"/>
    <w:lvlOverride w:ilvl="5"/>
    <w:lvlOverride w:ilvl="6"/>
    <w:lvlOverride w:ilvl="7"/>
    <w:lvlOverride w:ilvl="8"/>
  </w:num>
  <w:num w:numId="7" w16cid:durableId="18139879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4472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9729359">
    <w:abstractNumId w:val="17"/>
  </w:num>
  <w:num w:numId="10" w16cid:durableId="167715444">
    <w:abstractNumId w:val="5"/>
  </w:num>
  <w:num w:numId="11" w16cid:durableId="1616597043">
    <w:abstractNumId w:val="8"/>
  </w:num>
  <w:num w:numId="12" w16cid:durableId="681663764">
    <w:abstractNumId w:val="28"/>
  </w:num>
  <w:num w:numId="13" w16cid:durableId="16856758">
    <w:abstractNumId w:val="26"/>
  </w:num>
  <w:num w:numId="14" w16cid:durableId="534119111">
    <w:abstractNumId w:val="12"/>
  </w:num>
  <w:num w:numId="15" w16cid:durableId="1213884102">
    <w:abstractNumId w:val="27"/>
  </w:num>
  <w:num w:numId="16" w16cid:durableId="1593928369">
    <w:abstractNumId w:val="14"/>
  </w:num>
  <w:num w:numId="17" w16cid:durableId="495802547">
    <w:abstractNumId w:val="6"/>
  </w:num>
  <w:num w:numId="18" w16cid:durableId="1005210210">
    <w:abstractNumId w:val="1"/>
  </w:num>
  <w:num w:numId="19" w16cid:durableId="1466847902">
    <w:abstractNumId w:val="16"/>
  </w:num>
  <w:num w:numId="20" w16cid:durableId="180121329">
    <w:abstractNumId w:val="16"/>
  </w:num>
  <w:num w:numId="21" w16cid:durableId="5237155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4315261">
    <w:abstractNumId w:val="21"/>
  </w:num>
  <w:num w:numId="23" w16cid:durableId="265119240">
    <w:abstractNumId w:val="7"/>
  </w:num>
  <w:num w:numId="24" w16cid:durableId="686058995">
    <w:abstractNumId w:val="18"/>
  </w:num>
  <w:num w:numId="25" w16cid:durableId="115030298">
    <w:abstractNumId w:val="11"/>
  </w:num>
  <w:num w:numId="26" w16cid:durableId="685061455">
    <w:abstractNumId w:val="4"/>
  </w:num>
  <w:num w:numId="27" w16cid:durableId="957951791">
    <w:abstractNumId w:val="3"/>
  </w:num>
  <w:num w:numId="28" w16cid:durableId="1318877931">
    <w:abstractNumId w:val="0"/>
  </w:num>
  <w:num w:numId="29" w16cid:durableId="892542239">
    <w:abstractNumId w:val="9"/>
  </w:num>
  <w:num w:numId="30" w16cid:durableId="827135546">
    <w:abstractNumId w:val="25"/>
  </w:num>
  <w:num w:numId="31" w16cid:durableId="1551990320">
    <w:abstractNumId w:val="22"/>
  </w:num>
  <w:num w:numId="32" w16cid:durableId="366609459">
    <w:abstractNumId w:val="23"/>
  </w:num>
  <w:num w:numId="33" w16cid:durableId="950012748">
    <w:abstractNumId w:val="13"/>
  </w:num>
  <w:num w:numId="34" w16cid:durableId="1935911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346"/>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01"/>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052"/>
    <w:rsid w:val="00631181"/>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1D4"/>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4D5"/>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27F"/>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F9EBD"/>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99D9C-59B8-4523-B8C3-E209606A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2096</TotalTime>
  <Pages>100</Pages>
  <Words>22991</Words>
  <Characters>131049</Characters>
  <Application>Microsoft Office Word</Application>
  <DocSecurity>0</DocSecurity>
  <Lines>1092</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1307</cp:revision>
  <cp:lastPrinted>2018-02-16T07:12:00Z</cp:lastPrinted>
  <dcterms:created xsi:type="dcterms:W3CDTF">2019-10-28T07:04:00Z</dcterms:created>
  <dcterms:modified xsi:type="dcterms:W3CDTF">2025-10-16T08:24:00Z</dcterms:modified>
</cp:coreProperties>
</file>